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1"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rsidR="003E4CCB" w:rsidRPr="00347388" w:rsidRDefault="003E4CCB" w:rsidP="003E4CCB">
      <w:pPr>
        <w:jc w:val="center"/>
        <w:rPr>
          <w:rFonts w:eastAsiaTheme="majorEastAsia" w:cs="Arial"/>
          <w:caps/>
          <w:sz w:val="28"/>
          <w:lang w:eastAsia="cs-CZ"/>
        </w:rPr>
      </w:pPr>
    </w:p>
    <w:p w:rsidR="003E4CCB" w:rsidRPr="00347388" w:rsidRDefault="003E4CCB" w:rsidP="003E4CCB">
      <w:pPr>
        <w:jc w:val="center"/>
        <w:rPr>
          <w:rFonts w:cs="Arial"/>
          <w:b/>
          <w:smallCaps/>
          <w:sz w:val="28"/>
          <w:lang w:eastAsia="cs-CZ"/>
        </w:rPr>
      </w:pPr>
    </w:p>
    <w:p w:rsidR="003E4CCB" w:rsidRPr="00347388" w:rsidRDefault="003E4CCB" w:rsidP="003E4CCB">
      <w:pPr>
        <w:jc w:val="center"/>
        <w:rPr>
          <w:rFonts w:cs="Arial"/>
          <w:b/>
          <w:smallCaps/>
          <w:sz w:val="28"/>
          <w:lang w:eastAsia="cs-CZ"/>
        </w:rPr>
      </w:pPr>
    </w:p>
    <w:p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rsidR="003E4CCB" w:rsidRPr="00347388" w:rsidRDefault="003E4CCB" w:rsidP="003E4CCB">
      <w:pPr>
        <w:rPr>
          <w:rFonts w:cs="Arial"/>
          <w:b/>
          <w:smallCaps/>
          <w:sz w:val="32"/>
          <w:lang w:eastAsia="cs-CZ"/>
        </w:rPr>
      </w:pPr>
    </w:p>
    <w:p w:rsidR="003E4CCB" w:rsidRPr="00347388" w:rsidRDefault="003E4CCB" w:rsidP="003E4CCB">
      <w:pPr>
        <w:rPr>
          <w:rFonts w:cs="Arial"/>
          <w:b/>
          <w:smallCaps/>
          <w:sz w:val="32"/>
          <w:lang w:eastAsia="cs-CZ"/>
        </w:rPr>
      </w:pPr>
    </w:p>
    <w:p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rsidR="003E4CCB" w:rsidRPr="00347388" w:rsidRDefault="003E4CCB" w:rsidP="003E4CCB">
      <w:pPr>
        <w:rPr>
          <w:rFonts w:cs="Arial"/>
          <w:b/>
          <w:sz w:val="28"/>
          <w:lang w:eastAsia="cs-CZ"/>
        </w:rPr>
      </w:pPr>
    </w:p>
    <w:p w:rsidR="003E4CCB" w:rsidRPr="00347388" w:rsidRDefault="003E4CCB" w:rsidP="003E4CCB">
      <w:pPr>
        <w:rPr>
          <w:rFonts w:cs="Arial"/>
          <w:b/>
          <w:sz w:val="28"/>
          <w:lang w:eastAsia="cs-CZ"/>
        </w:rPr>
      </w:pPr>
    </w:p>
    <w:p w:rsidR="003E4CCB" w:rsidRPr="00347388" w:rsidRDefault="003E4CCB" w:rsidP="003E4CCB">
      <w:pPr>
        <w:rPr>
          <w:rFonts w:cs="Arial"/>
          <w:b/>
          <w:sz w:val="28"/>
          <w:lang w:eastAsia="cs-CZ"/>
        </w:rPr>
      </w:pPr>
    </w:p>
    <w:p w:rsidR="003E4CCB" w:rsidRPr="00347388" w:rsidRDefault="003E4CCB" w:rsidP="003E4CCB">
      <w:pPr>
        <w:rPr>
          <w:rFonts w:cs="Arial"/>
          <w:b/>
          <w:sz w:val="28"/>
          <w:lang w:eastAsia="cs-CZ"/>
        </w:rPr>
      </w:pPr>
    </w:p>
    <w:p w:rsidR="003E4CCB" w:rsidRPr="00347388" w:rsidRDefault="003E4CCB" w:rsidP="003E4CCB">
      <w:pPr>
        <w:rPr>
          <w:rFonts w:cs="Arial"/>
          <w:b/>
          <w:sz w:val="28"/>
          <w:lang w:eastAsia="cs-CZ"/>
        </w:rPr>
      </w:pPr>
    </w:p>
    <w:p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del w:id="0" w:author="Autor">
        <w:r w:rsidR="00867FF7" w:rsidDel="00BE61FF">
          <w:rPr>
            <w:rFonts w:cs="Arial"/>
            <w:sz w:val="20"/>
            <w:lang w:eastAsia="cs-CZ"/>
          </w:rPr>
          <w:delText>31</w:delText>
        </w:r>
        <w:r w:rsidRPr="00E25071" w:rsidDel="00BE61FF">
          <w:rPr>
            <w:rFonts w:cs="Arial"/>
            <w:sz w:val="20"/>
            <w:lang w:eastAsia="cs-CZ"/>
          </w:rPr>
          <w:delText xml:space="preserve">. </w:delText>
        </w:r>
        <w:r w:rsidR="00541EA6" w:rsidDel="00BE61FF">
          <w:rPr>
            <w:rFonts w:cs="Arial"/>
            <w:sz w:val="20"/>
            <w:lang w:eastAsia="cs-CZ"/>
          </w:rPr>
          <w:delText>0</w:delText>
        </w:r>
        <w:r w:rsidR="00867FF7" w:rsidDel="00BE61FF">
          <w:rPr>
            <w:rFonts w:cs="Arial"/>
            <w:sz w:val="20"/>
            <w:lang w:eastAsia="cs-CZ"/>
          </w:rPr>
          <w:delText>8</w:delText>
        </w:r>
      </w:del>
      <w:ins w:id="1" w:author="Autor">
        <w:r w:rsidR="00BE61FF">
          <w:rPr>
            <w:rFonts w:cs="Arial"/>
            <w:sz w:val="20"/>
            <w:lang w:eastAsia="cs-CZ"/>
          </w:rPr>
          <w:t>13.10</w:t>
        </w:r>
      </w:ins>
      <w:r w:rsidRPr="00E25071">
        <w:rPr>
          <w:rFonts w:cs="Arial"/>
          <w:sz w:val="20"/>
          <w:lang w:eastAsia="cs-CZ"/>
        </w:rPr>
        <w:t>. 201</w:t>
      </w:r>
      <w:r w:rsidR="00E25071">
        <w:rPr>
          <w:rFonts w:cs="Arial"/>
          <w:sz w:val="20"/>
          <w:lang w:eastAsia="cs-CZ"/>
        </w:rPr>
        <w:t>7</w:t>
      </w:r>
    </w:p>
    <w:p w:rsidR="003E4CCB" w:rsidRPr="00347388" w:rsidRDefault="003E4CCB" w:rsidP="003E4CCB">
      <w:pPr>
        <w:spacing w:line="360" w:lineRule="auto"/>
        <w:rPr>
          <w:rFonts w:cs="Arial"/>
          <w:sz w:val="20"/>
          <w:lang w:eastAsia="cs-CZ"/>
        </w:rPr>
      </w:pPr>
    </w:p>
    <w:p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rsidR="003E4CCB" w:rsidRDefault="003E4CCB" w:rsidP="003E4CCB">
      <w:pPr>
        <w:spacing w:line="360" w:lineRule="auto"/>
        <w:rPr>
          <w:rFonts w:cs="Arial"/>
          <w:sz w:val="20"/>
          <w:lang w:eastAsia="cs-CZ"/>
        </w:rPr>
      </w:pPr>
      <w:r w:rsidRPr="00347388">
        <w:rPr>
          <w:rFonts w:cs="Arial"/>
          <w:sz w:val="20"/>
          <w:lang w:eastAsia="cs-CZ"/>
        </w:rPr>
        <w:t xml:space="preserve">Dátum: </w:t>
      </w:r>
      <w:del w:id="2" w:author="Autor">
        <w:r w:rsidR="00867FF7" w:rsidDel="00BE61FF">
          <w:rPr>
            <w:rFonts w:cs="Arial"/>
            <w:sz w:val="20"/>
            <w:lang w:eastAsia="cs-CZ"/>
          </w:rPr>
          <w:delText>31</w:delText>
        </w:r>
        <w:r w:rsidRPr="00E25071" w:rsidDel="00BE61FF">
          <w:rPr>
            <w:rFonts w:cs="Arial"/>
            <w:sz w:val="20"/>
            <w:lang w:eastAsia="cs-CZ"/>
          </w:rPr>
          <w:delText>. </w:delText>
        </w:r>
        <w:r w:rsidR="00541EA6" w:rsidRPr="00E25071" w:rsidDel="00BE61FF">
          <w:rPr>
            <w:rFonts w:cs="Arial"/>
            <w:sz w:val="20"/>
            <w:lang w:eastAsia="cs-CZ"/>
          </w:rPr>
          <w:delText>0</w:delText>
        </w:r>
        <w:r w:rsidR="00867FF7" w:rsidDel="00BE61FF">
          <w:rPr>
            <w:rFonts w:cs="Arial"/>
            <w:sz w:val="20"/>
            <w:lang w:eastAsia="cs-CZ"/>
          </w:rPr>
          <w:delText>8</w:delText>
        </w:r>
      </w:del>
      <w:ins w:id="3" w:author="Autor">
        <w:r w:rsidR="00BE61FF">
          <w:rPr>
            <w:rFonts w:cs="Arial"/>
            <w:sz w:val="20"/>
            <w:lang w:eastAsia="cs-CZ"/>
          </w:rPr>
          <w:t>13.10</w:t>
        </w:r>
      </w:ins>
      <w:r w:rsidRPr="00E25071">
        <w:rPr>
          <w:rFonts w:cs="Arial"/>
          <w:sz w:val="20"/>
          <w:lang w:eastAsia="cs-CZ"/>
        </w:rPr>
        <w:t>. 201</w:t>
      </w:r>
      <w:r w:rsidR="00E25071" w:rsidRPr="00E25071">
        <w:rPr>
          <w:rFonts w:cs="Arial"/>
          <w:sz w:val="20"/>
          <w:lang w:eastAsia="cs-CZ"/>
        </w:rPr>
        <w:t>7</w:t>
      </w:r>
    </w:p>
    <w:p w:rsidR="006D6B9C" w:rsidRDefault="006D6B9C" w:rsidP="003E4CCB">
      <w:pPr>
        <w:spacing w:line="360" w:lineRule="auto"/>
      </w:pPr>
    </w:p>
    <w:p w:rsidR="00140CE3" w:rsidRPr="00347388" w:rsidRDefault="002244BF" w:rsidP="003E4CCB">
      <w:pPr>
        <w:spacing w:line="360" w:lineRule="auto"/>
        <w:rPr>
          <w:rFonts w:cs="Arial"/>
          <w:sz w:val="20"/>
          <w:lang w:eastAsia="cs-CZ"/>
        </w:rPr>
      </w:pPr>
      <w:r>
        <w:t>Schválil</w:t>
      </w:r>
    </w:p>
    <w:p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Rusnáková Erika </w:t>
      </w:r>
      <w:r w:rsidR="006B41BD">
        <w:rPr>
          <w:rFonts w:cs="Arial"/>
          <w:bCs/>
          <w:szCs w:val="18"/>
        </w:rPr>
        <w:tab/>
      </w:r>
      <w:r w:rsidR="006B41BD" w:rsidRPr="008F2822">
        <w:t>..............................</w:t>
      </w:r>
    </w:p>
    <w:p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rsidR="003E4CCB" w:rsidRPr="00347388" w:rsidRDefault="006B41BD" w:rsidP="00140CE3">
      <w:pPr>
        <w:tabs>
          <w:tab w:val="left" w:pos="1134"/>
        </w:tabs>
        <w:spacing w:line="360" w:lineRule="auto"/>
        <w:rPr>
          <w:rFonts w:cs="Arial"/>
          <w:sz w:val="20"/>
          <w:lang w:eastAsia="cs-CZ"/>
        </w:rPr>
      </w:pPr>
      <w:r w:rsidRPr="008F2822">
        <w:t xml:space="preserve">Dátum: </w:t>
      </w:r>
      <w:del w:id="4" w:author="Autor">
        <w:r w:rsidR="00867FF7" w:rsidDel="00BE61FF">
          <w:delText>31</w:delText>
        </w:r>
        <w:r w:rsidRPr="00140CE3" w:rsidDel="00BE61FF">
          <w:delText>. 0</w:delText>
        </w:r>
        <w:r w:rsidR="00867FF7" w:rsidDel="00BE61FF">
          <w:delText>8</w:delText>
        </w:r>
      </w:del>
      <w:ins w:id="5" w:author="Autor">
        <w:r w:rsidR="00BE61FF">
          <w:t>13.10</w:t>
        </w:r>
      </w:ins>
      <w:r>
        <w:t>. 2017</w:t>
      </w:r>
    </w:p>
    <w:p w:rsidR="001A3026" w:rsidRDefault="001A3026" w:rsidP="003E4CCB">
      <w:pPr>
        <w:tabs>
          <w:tab w:val="left" w:pos="1134"/>
        </w:tabs>
        <w:spacing w:line="360" w:lineRule="auto"/>
        <w:ind w:left="426" w:hanging="426"/>
        <w:rPr>
          <w:rFonts w:cs="Arial"/>
          <w:sz w:val="20"/>
          <w:lang w:eastAsia="cs-CZ"/>
        </w:rPr>
      </w:pPr>
    </w:p>
    <w:p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r>
      <w:bookmarkStart w:id="6" w:name="_GoBack"/>
      <w:bookmarkEnd w:id="6"/>
      <w:r w:rsidRPr="00347388">
        <w:rPr>
          <w:rFonts w:cs="Arial"/>
          <w:sz w:val="20"/>
          <w:lang w:eastAsia="cs-CZ"/>
        </w:rPr>
        <w:t>..............................</w:t>
      </w:r>
    </w:p>
    <w:p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del w:id="7" w:author="Autor">
        <w:r w:rsidR="00867FF7" w:rsidDel="00BE61FF">
          <w:rPr>
            <w:rFonts w:cs="Arial"/>
            <w:sz w:val="20"/>
            <w:lang w:eastAsia="cs-CZ"/>
          </w:rPr>
          <w:delText>31</w:delText>
        </w:r>
        <w:r w:rsidRPr="00E25071" w:rsidDel="00BE61FF">
          <w:rPr>
            <w:rFonts w:cs="Arial"/>
            <w:sz w:val="20"/>
            <w:lang w:eastAsia="cs-CZ"/>
          </w:rPr>
          <w:delText>. </w:delText>
        </w:r>
        <w:r w:rsidR="00541EA6" w:rsidRPr="00E25071" w:rsidDel="00BE61FF">
          <w:rPr>
            <w:rFonts w:cs="Arial"/>
            <w:sz w:val="20"/>
            <w:lang w:eastAsia="cs-CZ"/>
          </w:rPr>
          <w:delText>0</w:delText>
        </w:r>
        <w:r w:rsidR="00867FF7" w:rsidDel="00BE61FF">
          <w:rPr>
            <w:rFonts w:cs="Arial"/>
            <w:sz w:val="20"/>
            <w:lang w:eastAsia="cs-CZ"/>
          </w:rPr>
          <w:delText>8</w:delText>
        </w:r>
      </w:del>
      <w:ins w:id="8" w:author="Autor">
        <w:r w:rsidR="00BE61FF">
          <w:rPr>
            <w:rFonts w:cs="Arial"/>
            <w:sz w:val="20"/>
            <w:lang w:eastAsia="cs-CZ"/>
          </w:rPr>
          <w:t>13.10</w:t>
        </w:r>
      </w:ins>
      <w:r w:rsidRPr="00E25071">
        <w:rPr>
          <w:rFonts w:cs="Arial"/>
          <w:sz w:val="20"/>
          <w:lang w:eastAsia="cs-CZ"/>
        </w:rPr>
        <w:t>. 201</w:t>
      </w:r>
      <w:r w:rsidR="00E25071" w:rsidRPr="00E25071">
        <w:rPr>
          <w:rFonts w:cs="Arial"/>
          <w:sz w:val="20"/>
          <w:lang w:eastAsia="cs-CZ"/>
        </w:rPr>
        <w:t>7</w:t>
      </w:r>
    </w:p>
    <w:p w:rsidR="003E4CCB" w:rsidRPr="00347388" w:rsidRDefault="003E4CCB" w:rsidP="003E4CCB">
      <w:pPr>
        <w:spacing w:line="360" w:lineRule="auto"/>
        <w:rPr>
          <w:rFonts w:cs="Arial"/>
          <w:sz w:val="20"/>
          <w:lang w:eastAsia="cs-CZ"/>
        </w:rPr>
      </w:pPr>
    </w:p>
    <w:p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rsidR="003E4CCB" w:rsidRPr="00347388" w:rsidRDefault="003E4CCB" w:rsidP="003E4CCB">
      <w:pPr>
        <w:jc w:val="center"/>
        <w:rPr>
          <w:rFonts w:cs="Arial"/>
          <w:sz w:val="18"/>
          <w:lang w:eastAsia="cs-CZ"/>
        </w:rPr>
      </w:pPr>
    </w:p>
    <w:p w:rsidR="003E4CCB" w:rsidRDefault="003E4CCB" w:rsidP="003E4CCB">
      <w:pPr>
        <w:jc w:val="center"/>
        <w:rPr>
          <w:color w:val="001D58"/>
          <w:sz w:val="60"/>
        </w:rPr>
      </w:pPr>
      <w:r w:rsidRPr="00E25071">
        <w:rPr>
          <w:rFonts w:cs="Arial"/>
          <w:sz w:val="18"/>
          <w:lang w:eastAsia="cs-CZ"/>
        </w:rPr>
        <w:t xml:space="preserve">Verzia: </w:t>
      </w:r>
      <w:r w:rsidR="00541EA6">
        <w:rPr>
          <w:rFonts w:cs="Arial"/>
          <w:sz w:val="18"/>
          <w:lang w:eastAsia="cs-CZ"/>
        </w:rPr>
        <w:t>3</w:t>
      </w:r>
      <w:r w:rsidRPr="00E25071">
        <w:rPr>
          <w:rFonts w:cs="Arial"/>
          <w:sz w:val="18"/>
          <w:lang w:eastAsia="cs-CZ"/>
        </w:rPr>
        <w:t>.</w:t>
      </w:r>
      <w:del w:id="9" w:author="Autor">
        <w:r w:rsidR="006327E6" w:rsidDel="00BE61FF">
          <w:rPr>
            <w:rFonts w:cs="Arial"/>
            <w:sz w:val="18"/>
            <w:lang w:eastAsia="cs-CZ"/>
          </w:rPr>
          <w:delText>2</w:delText>
        </w:r>
      </w:del>
      <w:ins w:id="10" w:author="Autor">
        <w:r w:rsidR="00BE61FF">
          <w:rPr>
            <w:rFonts w:cs="Arial"/>
            <w:sz w:val="18"/>
            <w:lang w:eastAsia="cs-CZ"/>
          </w:rPr>
          <w:t>3</w:t>
        </w:r>
      </w:ins>
      <w:r w:rsidRPr="00E25071">
        <w:rPr>
          <w:rFonts w:cs="Arial"/>
          <w:sz w:val="18"/>
          <w:lang w:eastAsia="cs-CZ"/>
        </w:rPr>
        <w:t xml:space="preserve">; platnosť od: </w:t>
      </w:r>
      <w:del w:id="11" w:author="Autor">
        <w:r w:rsidR="006327E6" w:rsidDel="00BE61FF">
          <w:rPr>
            <w:rFonts w:cs="Arial"/>
            <w:sz w:val="18"/>
            <w:lang w:eastAsia="cs-CZ"/>
          </w:rPr>
          <w:delText>31</w:delText>
        </w:r>
        <w:r w:rsidRPr="00E25071" w:rsidDel="00BE61FF">
          <w:rPr>
            <w:rFonts w:cs="Arial"/>
            <w:sz w:val="18"/>
            <w:lang w:eastAsia="cs-CZ"/>
          </w:rPr>
          <w:delText xml:space="preserve">. </w:delText>
        </w:r>
        <w:r w:rsidR="00541EA6" w:rsidRPr="00E25071" w:rsidDel="00BE61FF">
          <w:rPr>
            <w:rFonts w:cs="Arial"/>
            <w:sz w:val="18"/>
            <w:lang w:eastAsia="cs-CZ"/>
          </w:rPr>
          <w:delText>0</w:delText>
        </w:r>
        <w:r w:rsidR="006327E6" w:rsidDel="00BE61FF">
          <w:rPr>
            <w:rFonts w:cs="Arial"/>
            <w:sz w:val="18"/>
            <w:lang w:eastAsia="cs-CZ"/>
          </w:rPr>
          <w:delText>8</w:delText>
        </w:r>
      </w:del>
      <w:ins w:id="12" w:author="Autor">
        <w:r w:rsidR="00BE61FF">
          <w:rPr>
            <w:rFonts w:cs="Arial"/>
            <w:sz w:val="18"/>
            <w:lang w:eastAsia="cs-CZ"/>
          </w:rPr>
          <w:t>13.10</w:t>
        </w:r>
      </w:ins>
      <w:r w:rsidRPr="00E25071">
        <w:rPr>
          <w:rFonts w:cs="Arial"/>
          <w:sz w:val="18"/>
          <w:lang w:eastAsia="cs-CZ"/>
        </w:rPr>
        <w:t>. 201</w:t>
      </w:r>
      <w:r w:rsidR="00E25071" w:rsidRPr="00E25071">
        <w:rPr>
          <w:rFonts w:cs="Arial"/>
          <w:sz w:val="18"/>
          <w:lang w:eastAsia="cs-CZ"/>
        </w:rPr>
        <w:t>7</w:t>
      </w:r>
      <w:r w:rsidRPr="00E25071">
        <w:rPr>
          <w:rFonts w:cs="Arial"/>
          <w:sz w:val="18"/>
          <w:lang w:eastAsia="cs-CZ"/>
        </w:rPr>
        <w:t xml:space="preserve">, účinnosť od: </w:t>
      </w:r>
      <w:del w:id="13" w:author="Autor">
        <w:r w:rsidR="006327E6" w:rsidDel="00BE61FF">
          <w:rPr>
            <w:rFonts w:cs="Arial"/>
            <w:sz w:val="18"/>
            <w:lang w:eastAsia="cs-CZ"/>
          </w:rPr>
          <w:delText>3</w:delText>
        </w:r>
        <w:r w:rsidR="00336A1C" w:rsidDel="00BE61FF">
          <w:rPr>
            <w:rFonts w:cs="Arial"/>
            <w:sz w:val="18"/>
            <w:lang w:eastAsia="cs-CZ"/>
          </w:rPr>
          <w:delText>1</w:delText>
        </w:r>
        <w:r w:rsidRPr="00E25071" w:rsidDel="00BE61FF">
          <w:rPr>
            <w:rFonts w:cs="Arial"/>
            <w:sz w:val="18"/>
            <w:lang w:eastAsia="cs-CZ"/>
          </w:rPr>
          <w:delText xml:space="preserve">. </w:delText>
        </w:r>
        <w:r w:rsidR="00541EA6" w:rsidRPr="00E25071" w:rsidDel="00BE61FF">
          <w:rPr>
            <w:rFonts w:cs="Arial"/>
            <w:sz w:val="18"/>
            <w:lang w:eastAsia="cs-CZ"/>
          </w:rPr>
          <w:delText>0</w:delText>
        </w:r>
        <w:r w:rsidR="006327E6" w:rsidDel="00BE61FF">
          <w:rPr>
            <w:rFonts w:cs="Arial"/>
            <w:sz w:val="18"/>
            <w:lang w:eastAsia="cs-CZ"/>
          </w:rPr>
          <w:delText>8</w:delText>
        </w:r>
      </w:del>
      <w:ins w:id="14" w:author="Autor">
        <w:r w:rsidR="00BE61FF">
          <w:rPr>
            <w:rFonts w:cs="Arial"/>
            <w:sz w:val="18"/>
            <w:lang w:eastAsia="cs-CZ"/>
          </w:rPr>
          <w:t>13.10</w:t>
        </w:r>
      </w:ins>
      <w:r w:rsidRPr="00E25071">
        <w:rPr>
          <w:rFonts w:cs="Arial"/>
          <w:sz w:val="18"/>
          <w:lang w:eastAsia="cs-CZ"/>
        </w:rPr>
        <w:t>. 201</w:t>
      </w:r>
      <w:r w:rsidR="00E25071" w:rsidRPr="00E25071">
        <w:rPr>
          <w:rFonts w:cs="Arial"/>
          <w:sz w:val="18"/>
          <w:lang w:eastAsia="cs-CZ"/>
        </w:rPr>
        <w:t>7</w:t>
      </w:r>
      <w:r>
        <w:rPr>
          <w:b/>
          <w:sz w:val="60"/>
        </w:rPr>
        <w:br w:type="page"/>
      </w:r>
    </w:p>
    <w:p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rsidR="003E4CCB" w:rsidRDefault="003E4CCB">
      <w:pPr>
        <w:pStyle w:val="Obsah1"/>
        <w:tabs>
          <w:tab w:val="left" w:pos="482"/>
          <w:tab w:val="right" w:leader="dot" w:pos="9060"/>
        </w:tabs>
        <w:rPr>
          <w:rFonts w:eastAsiaTheme="majorEastAsia" w:cs="Arial"/>
          <w:caps/>
          <w:sz w:val="28"/>
          <w:lang w:eastAsia="cs-CZ"/>
        </w:rPr>
      </w:pPr>
    </w:p>
    <w:bookmarkStart w:id="15" w:name="_Toc410907843"/>
    <w:p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4</w:t>
        </w:r>
        <w:r w:rsidR="00BF74B6" w:rsidRPr="00E135DC">
          <w:rPr>
            <w:rFonts w:cs="Arial"/>
            <w:noProof/>
            <w:webHidden/>
            <w:sz w:val="19"/>
            <w:szCs w:val="19"/>
          </w:rPr>
          <w:fldChar w:fldCharType="end"/>
        </w:r>
      </w:hyperlink>
    </w:p>
    <w:p w:rsidR="00BF74B6" w:rsidRPr="00E135DC" w:rsidRDefault="00CF3894">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4</w:t>
        </w:r>
        <w:r w:rsidR="00BF74B6" w:rsidRPr="00E135DC">
          <w:rPr>
            <w:rFonts w:cs="Arial"/>
            <w:noProof/>
            <w:webHidden/>
            <w:sz w:val="19"/>
            <w:szCs w:val="19"/>
          </w:rPr>
          <w:fldChar w:fldCharType="end"/>
        </w:r>
      </w:hyperlink>
    </w:p>
    <w:p w:rsidR="00BF74B6" w:rsidRPr="00E135DC" w:rsidRDefault="00CF3894">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4</w:t>
        </w:r>
        <w:r w:rsidR="00BF74B6" w:rsidRPr="00E135DC">
          <w:rPr>
            <w:rFonts w:cs="Arial"/>
            <w:noProof/>
            <w:webHidden/>
            <w:sz w:val="19"/>
            <w:szCs w:val="19"/>
          </w:rPr>
          <w:fldChar w:fldCharType="end"/>
        </w:r>
      </w:hyperlink>
    </w:p>
    <w:p w:rsidR="00BF74B6" w:rsidRPr="00E135DC" w:rsidRDefault="00CF3894">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5</w:t>
        </w:r>
        <w:r w:rsidR="00BF74B6" w:rsidRPr="00E135DC">
          <w:rPr>
            <w:rFonts w:cs="Arial"/>
            <w:noProof/>
            <w:webHidden/>
            <w:sz w:val="19"/>
            <w:szCs w:val="19"/>
          </w:rPr>
          <w:fldChar w:fldCharType="end"/>
        </w:r>
      </w:hyperlink>
    </w:p>
    <w:p w:rsidR="00BF74B6" w:rsidRPr="00E135DC" w:rsidRDefault="00CF3894">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15</w:t>
        </w:r>
        <w:r w:rsidR="00BF74B6" w:rsidRPr="00E135DC">
          <w:rPr>
            <w:rFonts w:cs="Arial"/>
            <w:noProof/>
            <w:webHidden/>
            <w:sz w:val="19"/>
            <w:szCs w:val="19"/>
          </w:rPr>
          <w:fldChar w:fldCharType="end"/>
        </w:r>
      </w:hyperlink>
    </w:p>
    <w:p w:rsidR="00BF74B6" w:rsidRPr="00E135DC" w:rsidRDefault="00CF3894">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17</w:t>
        </w:r>
        <w:r w:rsidR="00BF74B6" w:rsidRPr="00E135DC">
          <w:rPr>
            <w:rFonts w:cs="Arial"/>
            <w:noProof/>
            <w:webHidden/>
            <w:sz w:val="19"/>
            <w:szCs w:val="19"/>
          </w:rPr>
          <w:fldChar w:fldCharType="end"/>
        </w:r>
      </w:hyperlink>
    </w:p>
    <w:p w:rsidR="00BF74B6" w:rsidRPr="00E135DC" w:rsidRDefault="00CF3894">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18</w:t>
        </w:r>
        <w:r w:rsidR="00BF74B6" w:rsidRPr="00E135DC">
          <w:rPr>
            <w:rFonts w:cs="Arial"/>
            <w:noProof/>
            <w:webHidden/>
            <w:sz w:val="19"/>
            <w:szCs w:val="19"/>
          </w:rPr>
          <w:fldChar w:fldCharType="end"/>
        </w:r>
      </w:hyperlink>
    </w:p>
    <w:p w:rsidR="00BF74B6" w:rsidRPr="00E135DC" w:rsidRDefault="00CF3894">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18</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18</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18</w:t>
        </w:r>
        <w:r w:rsidR="00BF74B6" w:rsidRPr="00E135DC">
          <w:rPr>
            <w:rFonts w:cs="Arial"/>
            <w:noProof/>
            <w:webHidden/>
            <w:sz w:val="19"/>
            <w:szCs w:val="19"/>
          </w:rPr>
          <w:fldChar w:fldCharType="end"/>
        </w:r>
      </w:hyperlink>
    </w:p>
    <w:p w:rsidR="00BF74B6" w:rsidRPr="00E135DC" w:rsidRDefault="00CF3894">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20</w:t>
        </w:r>
        <w:r w:rsidR="00BF74B6" w:rsidRPr="00E135DC">
          <w:rPr>
            <w:rFonts w:cs="Arial"/>
            <w:noProof/>
            <w:webHidden/>
            <w:sz w:val="19"/>
            <w:szCs w:val="19"/>
          </w:rPr>
          <w:fldChar w:fldCharType="end"/>
        </w:r>
      </w:hyperlink>
    </w:p>
    <w:p w:rsidR="00BF74B6" w:rsidRPr="00E135DC" w:rsidRDefault="00CF3894">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23</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24</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26</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28</w:t>
        </w:r>
        <w:r w:rsidR="00BF74B6" w:rsidRPr="00E135DC">
          <w:rPr>
            <w:rFonts w:cs="Arial"/>
            <w:noProof/>
            <w:webHidden/>
            <w:sz w:val="19"/>
            <w:szCs w:val="19"/>
          </w:rPr>
          <w:fldChar w:fldCharType="end"/>
        </w:r>
      </w:hyperlink>
    </w:p>
    <w:p w:rsidR="00BF74B6" w:rsidRPr="00E135DC" w:rsidRDefault="00CF3894">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28</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29</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30</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32</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32</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55</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56</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63</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77</w:t>
        </w:r>
        <w:r w:rsidR="00BF74B6" w:rsidRPr="00E135DC">
          <w:rPr>
            <w:rFonts w:cs="Arial"/>
            <w:noProof/>
            <w:webHidden/>
            <w:sz w:val="19"/>
            <w:szCs w:val="19"/>
          </w:rPr>
          <w:fldChar w:fldCharType="end"/>
        </w:r>
      </w:hyperlink>
    </w:p>
    <w:p w:rsidR="00BF74B6" w:rsidRPr="00E135DC" w:rsidRDefault="00CF3894">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82</w:t>
        </w:r>
        <w:r w:rsidR="00BF74B6" w:rsidRPr="00E135DC">
          <w:rPr>
            <w:rFonts w:cs="Arial"/>
            <w:noProof/>
            <w:webHidden/>
            <w:sz w:val="19"/>
            <w:szCs w:val="19"/>
          </w:rPr>
          <w:fldChar w:fldCharType="end"/>
        </w:r>
      </w:hyperlink>
    </w:p>
    <w:p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9264"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82</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83</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85</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85</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85</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90</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107</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111</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117</w:t>
        </w:r>
        <w:r w:rsidR="00BF74B6" w:rsidRPr="00E135DC">
          <w:rPr>
            <w:rFonts w:cs="Arial"/>
            <w:noProof/>
            <w:webHidden/>
            <w:sz w:val="19"/>
            <w:szCs w:val="19"/>
          </w:rPr>
          <w:fldChar w:fldCharType="end"/>
        </w:r>
      </w:hyperlink>
    </w:p>
    <w:p w:rsidR="00BF74B6" w:rsidRPr="00E135DC" w:rsidRDefault="00CF3894">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123</w:t>
        </w:r>
        <w:r w:rsidR="00BF74B6" w:rsidRPr="00E135DC">
          <w:rPr>
            <w:rFonts w:cs="Arial"/>
            <w:noProof/>
            <w:webHidden/>
            <w:sz w:val="19"/>
            <w:szCs w:val="19"/>
          </w:rPr>
          <w:fldChar w:fldCharType="end"/>
        </w:r>
      </w:hyperlink>
    </w:p>
    <w:p w:rsidR="00BF74B6" w:rsidRPr="00E135DC" w:rsidRDefault="00CF3894">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129</w:t>
        </w:r>
        <w:r w:rsidR="00BF74B6" w:rsidRPr="00E135DC">
          <w:rPr>
            <w:rFonts w:cs="Arial"/>
            <w:noProof/>
            <w:webHidden/>
            <w:sz w:val="19"/>
            <w:szCs w:val="19"/>
          </w:rPr>
          <w:fldChar w:fldCharType="end"/>
        </w:r>
      </w:hyperlink>
    </w:p>
    <w:p w:rsidR="00BF74B6" w:rsidRPr="00E135DC" w:rsidRDefault="00CF3894">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130</w:t>
        </w:r>
        <w:r w:rsidR="00BF74B6" w:rsidRPr="00E135DC">
          <w:rPr>
            <w:rFonts w:cs="Arial"/>
            <w:noProof/>
            <w:webHidden/>
            <w:sz w:val="19"/>
            <w:szCs w:val="19"/>
          </w:rPr>
          <w:fldChar w:fldCharType="end"/>
        </w:r>
      </w:hyperlink>
    </w:p>
    <w:p w:rsidR="00BF74B6" w:rsidRPr="00E135DC" w:rsidRDefault="00CF3894">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132</w:t>
        </w:r>
        <w:r w:rsidR="00BF74B6" w:rsidRPr="00E135DC">
          <w:rPr>
            <w:rFonts w:cs="Arial"/>
            <w:noProof/>
            <w:webHidden/>
            <w:sz w:val="19"/>
            <w:szCs w:val="19"/>
          </w:rPr>
          <w:fldChar w:fldCharType="end"/>
        </w:r>
      </w:hyperlink>
    </w:p>
    <w:p w:rsidR="00BF74B6" w:rsidRPr="00E135DC" w:rsidRDefault="00CF3894">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132</w:t>
        </w:r>
        <w:r w:rsidR="00BF74B6" w:rsidRPr="00E135DC">
          <w:rPr>
            <w:rFonts w:cs="Arial"/>
            <w:noProof/>
            <w:webHidden/>
            <w:sz w:val="19"/>
            <w:szCs w:val="19"/>
          </w:rPr>
          <w:fldChar w:fldCharType="end"/>
        </w:r>
      </w:hyperlink>
    </w:p>
    <w:p w:rsidR="00BF74B6" w:rsidRPr="00E135DC" w:rsidRDefault="00CF3894">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135</w:t>
        </w:r>
        <w:r w:rsidR="00BF74B6" w:rsidRPr="00E135DC">
          <w:rPr>
            <w:rFonts w:cs="Arial"/>
            <w:noProof/>
            <w:webHidden/>
            <w:sz w:val="19"/>
            <w:szCs w:val="19"/>
          </w:rPr>
          <w:fldChar w:fldCharType="end"/>
        </w:r>
      </w:hyperlink>
    </w:p>
    <w:p w:rsidR="00BF74B6" w:rsidRPr="00E135DC" w:rsidRDefault="00CF3894">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142</w:t>
        </w:r>
        <w:r w:rsidR="00BF74B6" w:rsidRPr="00E135DC">
          <w:rPr>
            <w:rFonts w:cs="Arial"/>
            <w:noProof/>
            <w:webHidden/>
            <w:sz w:val="19"/>
            <w:szCs w:val="19"/>
          </w:rPr>
          <w:fldChar w:fldCharType="end"/>
        </w:r>
      </w:hyperlink>
    </w:p>
    <w:p w:rsidR="00BF74B6" w:rsidRPr="00E135DC" w:rsidRDefault="00CF3894">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143</w:t>
        </w:r>
        <w:r w:rsidR="00BF74B6" w:rsidRPr="00E135DC">
          <w:rPr>
            <w:rFonts w:cs="Arial"/>
            <w:noProof/>
            <w:webHidden/>
            <w:sz w:val="19"/>
            <w:szCs w:val="19"/>
          </w:rPr>
          <w:fldChar w:fldCharType="end"/>
        </w:r>
      </w:hyperlink>
    </w:p>
    <w:p w:rsidR="003979B2" w:rsidRPr="0073389C" w:rsidRDefault="000C0542" w:rsidP="003979B2">
      <w:pPr>
        <w:spacing w:after="120"/>
        <w:rPr>
          <w:sz w:val="20"/>
        </w:rPr>
      </w:pPr>
      <w:r w:rsidRPr="00E135DC">
        <w:rPr>
          <w:rFonts w:cs="Arial"/>
          <w:b/>
          <w:szCs w:val="19"/>
        </w:rPr>
        <w:fldChar w:fldCharType="end"/>
      </w:r>
    </w:p>
    <w:p w:rsidR="00AE5A8F" w:rsidRPr="0073389C" w:rsidRDefault="00AE5A8F" w:rsidP="009F56AB">
      <w:pPr>
        <w:pStyle w:val="Nadpis1"/>
        <w:spacing w:line="288" w:lineRule="auto"/>
        <w:jc w:val="both"/>
        <w:rPr>
          <w:rFonts w:ascii="Arial" w:hAnsi="Arial"/>
          <w:lang w:val="sk-SK"/>
        </w:rPr>
      </w:pPr>
      <w:bookmarkStart w:id="16" w:name="_Toc440372853"/>
      <w:bookmarkStart w:id="17" w:name="_Toc440636364"/>
      <w:r w:rsidRPr="0073389C">
        <w:rPr>
          <w:rFonts w:ascii="Arial" w:hAnsi="Arial"/>
          <w:lang w:val="sk-SK"/>
        </w:rPr>
        <w:lastRenderedPageBreak/>
        <w:t>Úvod</w:t>
      </w:r>
      <w:bookmarkEnd w:id="15"/>
      <w:bookmarkEnd w:id="16"/>
      <w:bookmarkEnd w:id="17"/>
    </w:p>
    <w:p w:rsidR="00AE5A8F" w:rsidRPr="0073389C" w:rsidRDefault="00AE5A8F" w:rsidP="009F56AB">
      <w:pPr>
        <w:pStyle w:val="Nadpis2"/>
        <w:spacing w:line="288" w:lineRule="auto"/>
        <w:jc w:val="both"/>
        <w:rPr>
          <w:lang w:val="sk-SK"/>
        </w:rPr>
      </w:pPr>
      <w:bookmarkStart w:id="18" w:name="_Toc410907844"/>
      <w:r w:rsidRPr="0073389C">
        <w:rPr>
          <w:lang w:val="sk-SK"/>
        </w:rPr>
        <w:t xml:space="preserve"> </w:t>
      </w:r>
      <w:bookmarkStart w:id="19" w:name="_Toc440372854"/>
      <w:bookmarkStart w:id="20"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18"/>
      <w:r w:rsidR="00A028FD" w:rsidRPr="0073389C">
        <w:rPr>
          <w:lang w:val="sk-SK"/>
        </w:rPr>
        <w:t xml:space="preserve"> pre p</w:t>
      </w:r>
      <w:r w:rsidR="001917F5" w:rsidRPr="0073389C">
        <w:rPr>
          <w:lang w:val="sk-SK"/>
        </w:rPr>
        <w:t>rijímateľa</w:t>
      </w:r>
      <w:bookmarkEnd w:id="19"/>
      <w:bookmarkEnd w:id="20"/>
    </w:p>
    <w:p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E60279" w:rsidRPr="0073389C">
          <w:rPr>
            <w:rFonts w:ascii="Arial" w:hAnsi="Arial" w:cs="Arial"/>
            <w:sz w:val="19"/>
            <w:szCs w:val="19"/>
            <w:lang w:val="sk-SK"/>
          </w:rPr>
          <w:t>www.opevs.eu</w:t>
        </w:r>
      </w:hyperlink>
      <w:r w:rsidR="00E60279" w:rsidRPr="0073389C">
        <w:rPr>
          <w:rFonts w:ascii="Arial" w:hAnsi="Arial" w:cs="Arial"/>
          <w:sz w:val="19"/>
          <w:szCs w:val="19"/>
          <w:lang w:val="sk-SK"/>
        </w:rPr>
        <w:t xml:space="preserve">. </w:t>
      </w:r>
    </w:p>
    <w:p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rsidR="002F293D" w:rsidRPr="0073389C" w:rsidRDefault="002F293D" w:rsidP="009F56AB">
      <w:pPr>
        <w:spacing w:line="288" w:lineRule="auto"/>
        <w:jc w:val="both"/>
      </w:pPr>
    </w:p>
    <w:p w:rsidR="00AE5A8F" w:rsidRPr="0073389C" w:rsidRDefault="00AE5A8F" w:rsidP="009F56AB">
      <w:pPr>
        <w:pStyle w:val="Nadpis2"/>
        <w:spacing w:line="288" w:lineRule="auto"/>
        <w:jc w:val="both"/>
        <w:rPr>
          <w:lang w:val="sk-SK"/>
        </w:rPr>
      </w:pPr>
      <w:bookmarkStart w:id="21" w:name="_Toc410907845"/>
      <w:bookmarkStart w:id="22" w:name="_Toc440372855"/>
      <w:bookmarkStart w:id="23" w:name="_Toc440636366"/>
      <w:r w:rsidRPr="0073389C">
        <w:rPr>
          <w:lang w:val="sk-SK"/>
        </w:rPr>
        <w:t>Cieľ príručky pre prijímateľa</w:t>
      </w:r>
      <w:bookmarkEnd w:id="21"/>
      <w:bookmarkEnd w:id="22"/>
      <w:bookmarkEnd w:id="23"/>
    </w:p>
    <w:p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rsidR="00AE5A8F" w:rsidRPr="0073389C" w:rsidRDefault="00AE5A8F" w:rsidP="009F56AB">
      <w:pPr>
        <w:pStyle w:val="Nadpis2"/>
        <w:spacing w:line="288" w:lineRule="auto"/>
        <w:jc w:val="both"/>
        <w:rPr>
          <w:lang w:val="sk-SK"/>
        </w:rPr>
      </w:pPr>
      <w:bookmarkStart w:id="24" w:name="_Toc410907846"/>
      <w:bookmarkStart w:id="25" w:name="_Toc440372856"/>
      <w:bookmarkStart w:id="26" w:name="_Toc440636367"/>
      <w:r w:rsidRPr="0073389C">
        <w:rPr>
          <w:lang w:val="sk-SK"/>
        </w:rPr>
        <w:t>Definícia pojmov</w:t>
      </w:r>
      <w:bookmarkEnd w:id="24"/>
      <w:bookmarkEnd w:id="25"/>
      <w:bookmarkEnd w:id="26"/>
    </w:p>
    <w:p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rizovaných 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Bezodkladne </w:t>
      </w:r>
      <w:r w:rsidRPr="0073389C">
        <w:rPr>
          <w:rFonts w:cs="Arial"/>
          <w:szCs w:val="19"/>
          <w:lang w:val="sk-SK"/>
        </w:rPr>
        <w:t>–</w:t>
      </w:r>
      <w:r w:rsidRPr="0073389C">
        <w:rPr>
          <w:rFonts w:cs="Arial"/>
          <w:b/>
          <w:szCs w:val="19"/>
          <w:lang w:val="sk-SK"/>
        </w:rPr>
        <w:t xml:space="preserve"> </w:t>
      </w:r>
      <w:r w:rsidR="00A60FAE" w:rsidRPr="00A60FAE">
        <w:rPr>
          <w:rFonts w:cs="Arial"/>
          <w:szCs w:val="19"/>
          <w:lang w:val="sk-SK"/>
        </w:rPr>
        <w:t>najneskôr do siedmich pracovných dní od vzniku skutočnosti rozhodnej pre počítanie lehoty; to neplatí, ak sa v konkrétnom ustanovení Zmluvy o poskytnutí NFP stanovuje odlišná lehota platná pre konkrétny prípad; pre počítanie lehôt plati</w:t>
      </w:r>
      <w:r w:rsidR="00A60FAE">
        <w:rPr>
          <w:rFonts w:cs="Arial"/>
          <w:szCs w:val="19"/>
          <w:lang w:val="sk-SK"/>
        </w:rPr>
        <w:t>a pravidlá uvedené v definícii l</w:t>
      </w:r>
      <w:r w:rsidR="00A60FAE" w:rsidRPr="00A60FAE">
        <w:rPr>
          <w:rFonts w:cs="Arial"/>
          <w:szCs w:val="19"/>
          <w:lang w:val="sk-SK"/>
        </w:rPr>
        <w:t>ehoty</w:t>
      </w:r>
      <w:r w:rsidR="001917F5"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w:t>
      </w:r>
      <w:r w:rsidR="00FC0FC1" w:rsidRPr="00041B11">
        <w:rPr>
          <w:rFonts w:cs="Arial"/>
          <w:szCs w:val="19"/>
          <w:lang w:val="sk-SK"/>
        </w:rPr>
        <w:lastRenderedPageBreak/>
        <w:t>efektívnu a účinnú koordináciu riadenia poskytovania príspevku z európskych štrukturálnych a investičných fondov</w:t>
      </w:r>
      <w:r w:rsidR="00FC0FC1" w:rsidRPr="0073389C">
        <w:rPr>
          <w:rFonts w:cs="Arial"/>
          <w:szCs w:val="19"/>
          <w:lang w:val="sk-SK"/>
        </w:rPr>
        <w:t>;</w:t>
      </w:r>
    </w:p>
    <w:p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8828B3">
        <w:rPr>
          <w:rFonts w:cs="Arial"/>
          <w:szCs w:val="19"/>
          <w:lang w:val="sk-SK"/>
        </w:rPr>
        <w:t>certifikáciu výkazov výdavkov a žiadostí o platbu prijímateľov pred zaslaním Európskej komisií</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 xml:space="preserve">resp. ako percentuálna </w:t>
      </w:r>
      <w:r w:rsidRPr="0073389C">
        <w:rPr>
          <w:rFonts w:cs="Arial"/>
          <w:szCs w:val="19"/>
          <w:lang w:val="sk-SK"/>
        </w:rPr>
        <w:lastRenderedPageBreak/>
        <w:t>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w:t>
      </w:r>
      <w:r w:rsidR="00121A92">
        <w:rPr>
          <w:rFonts w:cs="Arial"/>
          <w:szCs w:val="19"/>
          <w:lang w:val="sk-SK"/>
        </w:rPr>
        <w:t>Z</w:t>
      </w:r>
      <w:r w:rsidRPr="0073389C">
        <w:rPr>
          <w:rFonts w:cs="Arial"/>
          <w:szCs w:val="19"/>
          <w:lang w:val="sk-SK"/>
        </w:rPr>
        <w:t xml:space="preserve">a moment, od ktorého začína plynúť lehota, </w:t>
      </w:r>
      <w:r w:rsidR="00121A92">
        <w:rPr>
          <w:rFonts w:cs="Arial"/>
          <w:szCs w:val="19"/>
          <w:lang w:val="sk-SK"/>
        </w:rPr>
        <w:t>sa</w:t>
      </w:r>
      <w:r w:rsidRPr="0073389C">
        <w:rPr>
          <w:rFonts w:cs="Arial"/>
          <w:szCs w:val="19"/>
          <w:lang w:val="sk-SK"/>
        </w:rPr>
        <w:t xml:space="preserve">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w:t>
      </w:r>
      <w:r w:rsidRPr="0073389C">
        <w:rPr>
          <w:rFonts w:cs="Arial"/>
          <w:szCs w:val="19"/>
          <w:lang w:val="sk-SK"/>
        </w:rPr>
        <w:lastRenderedPageBreak/>
        <w:t>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w:t>
      </w:r>
      <w:r w:rsidRPr="0073389C">
        <w:rPr>
          <w:rFonts w:cs="Arial"/>
          <w:szCs w:val="19"/>
          <w:lang w:val="sk-SK"/>
        </w:rPr>
        <w:lastRenderedPageBreak/>
        <w:t xml:space="preserve">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Pomoc "de minimis"</w:t>
      </w:r>
      <w:r w:rsidRPr="0073389C">
        <w:rPr>
          <w:rFonts w:cs="Arial"/>
          <w:szCs w:val="19"/>
          <w:lang w:val="sk-SK"/>
        </w:rPr>
        <w:t xml:space="preserve"> - </w:t>
      </w:r>
      <w:r w:rsidR="00F576F7"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EF4D5E"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EE6E0A" w:rsidRPr="006C7FDE">
        <w:rPr>
          <w:lang w:val="sk-SK"/>
        </w:rPr>
        <w:t xml:space="preserve">dokument vyplnený </w:t>
      </w:r>
      <w:r w:rsidR="00EE6E0A">
        <w:rPr>
          <w:lang w:val="sk-SK"/>
        </w:rPr>
        <w:t>r</w:t>
      </w:r>
      <w:r w:rsidR="00EE6E0A" w:rsidRPr="006C7FDE">
        <w:rPr>
          <w:lang w:val="sk-SK"/>
        </w:rPr>
        <w:t xml:space="preserve">iadiacim orgánom, </w:t>
      </w:r>
      <w:r w:rsidR="00EE6E0A">
        <w:rPr>
          <w:lang w:val="sk-SK"/>
        </w:rPr>
        <w:t>s</w:t>
      </w:r>
      <w:r w:rsidR="00EE6E0A" w:rsidRPr="006C7FDE">
        <w:rPr>
          <w:lang w:val="sk-SK"/>
        </w:rPr>
        <w:t xml:space="preserve">prostredkovateľským orgánom, platobnou jednotkou, </w:t>
      </w:r>
      <w:r w:rsidR="00EE6E0A">
        <w:rPr>
          <w:lang w:val="sk-SK"/>
        </w:rPr>
        <w:t>c</w:t>
      </w:r>
      <w:r w:rsidR="00EE6E0A" w:rsidRPr="006C7FDE">
        <w:rPr>
          <w:lang w:val="sk-SK"/>
        </w:rPr>
        <w:t xml:space="preserve">ertifikačným orgánom, </w:t>
      </w:r>
      <w:r w:rsidR="00EE6E0A">
        <w:rPr>
          <w:lang w:val="sk-SK"/>
        </w:rPr>
        <w:t>o</w:t>
      </w:r>
      <w:r w:rsidR="00EE6E0A" w:rsidRPr="006C7FDE">
        <w:rPr>
          <w:lang w:val="sk-SK"/>
        </w:rPr>
        <w:t>rgánom auditu a jeho spolupracujúcim orgánom, na ktorého základe je oficiálne zdokumentované podozrenie z nezrovnalosti alebo zistenie nezrovnalosti</w:t>
      </w:r>
      <w:r w:rsidRPr="0073389C">
        <w:rPr>
          <w:rFonts w:cs="Arial"/>
          <w:szCs w:val="19"/>
          <w:lang w:val="sk-SK"/>
        </w:rPr>
        <w:t>;</w:t>
      </w:r>
    </w:p>
    <w:p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hyperlink r:id="rId16" w:history="1">
        <w:r w:rsidR="00161D13" w:rsidRPr="0073389C">
          <w:rPr>
            <w:rStyle w:val="Hypertextovprepojenie"/>
            <w:szCs w:val="19"/>
            <w:lang w:val="sk-SK"/>
          </w:rPr>
          <w:t>www.finance.gov.sk</w:t>
        </w:r>
      </w:hyperlink>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7"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 xml:space="preserve">pokladnice, najmä centralizáciu riadenia verejných financií, </w:t>
      </w:r>
      <w:r w:rsidRPr="0073389C">
        <w:rPr>
          <w:rFonts w:cs="Arial"/>
          <w:szCs w:val="19"/>
          <w:lang w:val="sk-SK"/>
        </w:rPr>
        <w:lastRenderedPageBreak/>
        <w:t>realizáciu rozpočtu subjektov verejnej správy, vedenie a správu účtov klientov a realizáciu platobného styku klientov;</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rsidR="001212D6" w:rsidRPr="001212D6" w:rsidRDefault="00346DA0"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rsidR="00346DA0" w:rsidRPr="0073389C" w:rsidRDefault="001212D6" w:rsidP="009A78AB">
      <w:pPr>
        <w:pStyle w:val="Bulletslevel1"/>
        <w:numPr>
          <w:ilvl w:val="1"/>
          <w:numId w:val="31"/>
        </w:numPr>
        <w:spacing w:after="120" w:line="288" w:lineRule="auto"/>
        <w:ind w:left="568" w:hanging="284"/>
        <w:jc w:val="both"/>
        <w:rPr>
          <w:rFonts w:cs="Arial"/>
          <w:szCs w:val="19"/>
          <w:lang w:val="sk-SK"/>
        </w:rPr>
      </w:pPr>
      <w:r w:rsidRPr="007556CE">
        <w:rPr>
          <w:b/>
          <w:lang w:val="sk-SK"/>
        </w:rPr>
        <w:t>Účtovný doklad</w:t>
      </w:r>
      <w:r w:rsidRPr="007556CE">
        <w:rPr>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rsidR="00AE5A8F" w:rsidRPr="0073389C" w:rsidRDefault="00AE5A8F" w:rsidP="009F56AB">
      <w:pPr>
        <w:spacing w:line="288" w:lineRule="auto"/>
        <w:rPr>
          <w:rFonts w:eastAsia="Times"/>
          <w:b/>
          <w:color w:val="000000"/>
        </w:rPr>
      </w:pPr>
      <w:r w:rsidRPr="0073389C">
        <w:rPr>
          <w:b/>
        </w:rPr>
        <w:br w:type="page"/>
      </w:r>
    </w:p>
    <w:p w:rsidR="00AE5A8F" w:rsidRPr="0073389C" w:rsidRDefault="001C1B30" w:rsidP="009F56AB">
      <w:pPr>
        <w:pStyle w:val="Nadpis2"/>
        <w:spacing w:line="288" w:lineRule="auto"/>
        <w:rPr>
          <w:lang w:val="sk-SK"/>
        </w:rPr>
      </w:pPr>
      <w:bookmarkStart w:id="27" w:name="_Toc410907847"/>
      <w:bookmarkStart w:id="28" w:name="_Toc440372857"/>
      <w:bookmarkStart w:id="29" w:name="_Toc440636368"/>
      <w:r>
        <w:rPr>
          <w:lang w:val="sk-SK"/>
        </w:rPr>
        <w:lastRenderedPageBreak/>
        <w:t>Použité s</w:t>
      </w:r>
      <w:r w:rsidR="00AE5A8F" w:rsidRPr="0073389C">
        <w:rPr>
          <w:lang w:val="sk-SK"/>
        </w:rPr>
        <w:t>kratky</w:t>
      </w:r>
      <w:bookmarkEnd w:id="27"/>
      <w:bookmarkEnd w:id="28"/>
      <w:bookmarkEnd w:id="29"/>
    </w:p>
    <w:p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rsidR="009D7F63" w:rsidRPr="0073389C" w:rsidRDefault="009D7F63">
      <w:pPr>
        <w:rPr>
          <w:rFonts w:eastAsia="Times"/>
          <w:color w:val="000000"/>
          <w:lang w:eastAsia="x-none"/>
        </w:rPr>
      </w:pPr>
      <w:r w:rsidRPr="0073389C">
        <w:br w:type="page"/>
      </w:r>
    </w:p>
    <w:p w:rsidR="009D7F63" w:rsidRPr="0073389C" w:rsidRDefault="009D7F63" w:rsidP="009D7F63">
      <w:pPr>
        <w:pStyle w:val="Nadpis2"/>
        <w:spacing w:line="288" w:lineRule="auto"/>
        <w:rPr>
          <w:lang w:val="sk-SK"/>
        </w:rPr>
      </w:pPr>
      <w:bookmarkStart w:id="30" w:name="_Toc440372858"/>
      <w:bookmarkStart w:id="31" w:name="_Toc440636369"/>
      <w:r w:rsidRPr="0073389C">
        <w:rPr>
          <w:lang w:val="sk-SK"/>
        </w:rPr>
        <w:lastRenderedPageBreak/>
        <w:t>Legislatíva</w:t>
      </w:r>
      <w:bookmarkEnd w:id="30"/>
      <w:bookmarkEnd w:id="31"/>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rsidR="00AE5A8F" w:rsidRPr="0073389C" w:rsidRDefault="00AE5A8F" w:rsidP="009F56AB">
      <w:pPr>
        <w:pStyle w:val="Nadpis1"/>
        <w:spacing w:line="288" w:lineRule="auto"/>
        <w:rPr>
          <w:rFonts w:ascii="Arial" w:hAnsi="Arial"/>
          <w:lang w:val="sk-SK"/>
        </w:rPr>
      </w:pPr>
      <w:bookmarkStart w:id="32" w:name="_Toc410907848"/>
      <w:bookmarkStart w:id="33" w:name="_Toc440372859"/>
      <w:bookmarkStart w:id="34" w:name="_Toc440636370"/>
      <w:r w:rsidRPr="0073389C">
        <w:rPr>
          <w:rFonts w:ascii="Arial" w:hAnsi="Arial"/>
          <w:lang w:val="sk-SK"/>
        </w:rPr>
        <w:lastRenderedPageBreak/>
        <w:t>Realizácia projektov</w:t>
      </w:r>
      <w:bookmarkEnd w:id="32"/>
      <w:bookmarkEnd w:id="33"/>
      <w:bookmarkEnd w:id="34"/>
    </w:p>
    <w:p w:rsidR="00AE5A8F" w:rsidRPr="0073389C" w:rsidRDefault="00AE5A8F" w:rsidP="009F56AB">
      <w:pPr>
        <w:pStyle w:val="Nadpis2"/>
        <w:spacing w:line="288" w:lineRule="auto"/>
        <w:rPr>
          <w:lang w:val="sk-SK"/>
        </w:rPr>
      </w:pPr>
      <w:bookmarkStart w:id="35" w:name="_Toc410907849"/>
      <w:bookmarkStart w:id="36" w:name="_Toc440372860"/>
      <w:bookmarkStart w:id="37" w:name="_Toc440636371"/>
      <w:r w:rsidRPr="0073389C">
        <w:rPr>
          <w:lang w:val="sk-SK"/>
        </w:rPr>
        <w:t>Všeobecné informácie k realizácii projektov</w:t>
      </w:r>
      <w:bookmarkEnd w:id="35"/>
      <w:bookmarkEnd w:id="36"/>
      <w:bookmarkEnd w:id="37"/>
      <w:r w:rsidRPr="0073389C">
        <w:rPr>
          <w:lang w:val="sk-SK"/>
        </w:rPr>
        <w:t xml:space="preserve"> </w:t>
      </w:r>
    </w:p>
    <w:p w:rsidR="00AE5A8F" w:rsidRPr="0073389C" w:rsidRDefault="00AE5A8F" w:rsidP="007B5322">
      <w:pPr>
        <w:pStyle w:val="Nadpis3"/>
        <w:spacing w:line="288" w:lineRule="auto"/>
        <w:ind w:left="567" w:firstLine="0"/>
        <w:rPr>
          <w:lang w:val="sk-SK"/>
        </w:rPr>
      </w:pPr>
      <w:bookmarkStart w:id="38" w:name="_Toc410907850"/>
      <w:bookmarkStart w:id="39" w:name="_Toc440372861"/>
      <w:bookmarkStart w:id="40" w:name="_Toc440636372"/>
      <w:r w:rsidRPr="0073389C">
        <w:rPr>
          <w:lang w:val="sk-SK"/>
        </w:rPr>
        <w:t>Všeobecné informácie</w:t>
      </w:r>
      <w:bookmarkEnd w:id="38"/>
      <w:bookmarkEnd w:id="39"/>
      <w:bookmarkEnd w:id="40"/>
      <w:r w:rsidRPr="0073389C">
        <w:rPr>
          <w:lang w:val="sk-SK"/>
        </w:rPr>
        <w:t xml:space="preserve"> </w:t>
      </w:r>
    </w:p>
    <w:p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8"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rsidR="00D218EA" w:rsidRPr="0073389C" w:rsidRDefault="00D218EA" w:rsidP="007B5322">
      <w:pPr>
        <w:pStyle w:val="BodyText1"/>
        <w:spacing w:before="120" w:after="120" w:line="288" w:lineRule="auto"/>
        <w:jc w:val="both"/>
        <w:rPr>
          <w:rFonts w:cs="Arial"/>
          <w:szCs w:val="19"/>
          <w:lang w:val="sk-SK"/>
        </w:rPr>
      </w:pPr>
    </w:p>
    <w:p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rsidR="00AE5A8F" w:rsidRPr="0073389C" w:rsidRDefault="00AE5A8F" w:rsidP="007B5322">
      <w:pPr>
        <w:pStyle w:val="Nadpis3"/>
        <w:spacing w:line="288" w:lineRule="auto"/>
        <w:ind w:left="567" w:firstLine="0"/>
        <w:rPr>
          <w:lang w:val="sk-SK"/>
        </w:rPr>
      </w:pPr>
      <w:bookmarkStart w:id="41" w:name="_Toc410907851"/>
      <w:bookmarkStart w:id="42" w:name="_Toc440372862"/>
      <w:bookmarkStart w:id="43" w:name="_Toc440636373"/>
      <w:r w:rsidRPr="0073389C">
        <w:rPr>
          <w:lang w:val="sk-SK"/>
        </w:rPr>
        <w:t>Na čo nezabudnúť po podpise zmluvy</w:t>
      </w:r>
      <w:bookmarkEnd w:id="41"/>
      <w:bookmarkEnd w:id="42"/>
      <w:bookmarkEnd w:id="43"/>
    </w:p>
    <w:p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rsidR="00EE0832" w:rsidRPr="00EE0832" w:rsidRDefault="00EE0832" w:rsidP="00EE0832">
      <w:pPr>
        <w:spacing w:before="120" w:after="120" w:line="288" w:lineRule="auto"/>
        <w:jc w:val="both"/>
      </w:pPr>
      <w:r w:rsidRPr="0073389C">
        <w:lastRenderedPageBreak/>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rsidR="002F1973" w:rsidRPr="0073389C" w:rsidRDefault="002F1973" w:rsidP="007B5322">
      <w:pPr>
        <w:spacing w:before="120" w:after="120" w:line="288" w:lineRule="auto"/>
        <w:jc w:val="both"/>
      </w:pPr>
    </w:p>
    <w:p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rsidR="00362F83" w:rsidRPr="0073389C" w:rsidRDefault="00362F83" w:rsidP="00AE0D10">
      <w:pPr>
        <w:pStyle w:val="Bulletslevel1"/>
        <w:ind w:left="567" w:hanging="283"/>
        <w:rPr>
          <w:lang w:val="sk-SK"/>
        </w:rPr>
      </w:pPr>
      <w:r w:rsidRPr="0073389C">
        <w:rPr>
          <w:lang w:val="sk-SK"/>
        </w:rPr>
        <w:t>názov vzdelávacej aktivity</w:t>
      </w:r>
    </w:p>
    <w:p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rsidR="00362F83" w:rsidRPr="0073389C" w:rsidRDefault="00362F83" w:rsidP="00AE0D10">
      <w:pPr>
        <w:pStyle w:val="Bulletslevel1"/>
        <w:ind w:left="567" w:hanging="283"/>
        <w:rPr>
          <w:lang w:val="sk-SK"/>
        </w:rPr>
      </w:pPr>
      <w:r w:rsidRPr="0073389C">
        <w:rPr>
          <w:lang w:val="sk-SK"/>
        </w:rPr>
        <w:t>informáciu o počte účastníkov (cieľová skupina)</w:t>
      </w:r>
    </w:p>
    <w:p w:rsidR="00362F83" w:rsidRPr="0073389C" w:rsidRDefault="00362F83" w:rsidP="00AE0D10">
      <w:pPr>
        <w:pStyle w:val="Bulletslevel1"/>
        <w:ind w:left="567" w:hanging="283"/>
        <w:rPr>
          <w:lang w:val="sk-SK"/>
        </w:rPr>
      </w:pPr>
      <w:r w:rsidRPr="0073389C">
        <w:rPr>
          <w:lang w:val="sk-SK"/>
        </w:rPr>
        <w:t>meno/á lektora/ov vzdelávacej aktivity</w:t>
      </w:r>
    </w:p>
    <w:p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rsidR="000F30D8" w:rsidRPr="005A236A" w:rsidRDefault="005A236A" w:rsidP="00AE0D10">
      <w:pPr>
        <w:spacing w:before="120" w:after="120" w:line="288" w:lineRule="auto"/>
        <w:jc w:val="both"/>
        <w:rPr>
          <w:b/>
        </w:rPr>
      </w:pPr>
      <w:r w:rsidRPr="005A236A">
        <w:rPr>
          <w:b/>
        </w:rPr>
        <w:lastRenderedPageBreak/>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rsidR="00362F83" w:rsidRPr="0073389C" w:rsidRDefault="00362F83" w:rsidP="00AE0D10">
      <w:pPr>
        <w:spacing w:before="120" w:after="120" w:line="288" w:lineRule="auto"/>
        <w:jc w:val="both"/>
        <w:rPr>
          <w:b/>
        </w:rPr>
      </w:pPr>
      <w:r w:rsidRPr="0073389C">
        <w:rPr>
          <w:b/>
        </w:rPr>
        <w:t>Informovanie a komunikácia</w:t>
      </w:r>
    </w:p>
    <w:p w:rsidR="00AE5A8F" w:rsidRPr="0073389C" w:rsidRDefault="00AE5A8F" w:rsidP="00AE0D10">
      <w:pPr>
        <w:spacing w:before="120" w:after="120" w:line="288" w:lineRule="auto"/>
        <w:jc w:val="both"/>
      </w:pPr>
      <w:r w:rsidRPr="0073389C">
        <w:t xml:space="preserve">Zároveň pred samotnou realizáciou aktivít projektu je potrebné </w:t>
      </w:r>
      <w:r w:rsidR="004C0726" w:rsidRPr="0073389C">
        <w:t xml:space="preserve">myslieť </w:t>
      </w:r>
      <w:r w:rsidRPr="0073389C">
        <w:t>na povinnosť prijímateľa zabezpečiť publicitu projektu v zmysle Manuálu pre informovanie a komunikáciu pre prijímateľov v rámci OP EVS (ďalej len „Manuál pre informovanie a komunikáciu“), t.</w:t>
      </w:r>
      <w:r w:rsidR="00875421">
        <w:t xml:space="preserve"> </w:t>
      </w:r>
      <w:r w:rsidRPr="0073389C">
        <w:t>j. napr. označiť budovu a</w:t>
      </w:r>
      <w:r w:rsidR="00321A41">
        <w:t> </w:t>
      </w:r>
      <w:r w:rsidRPr="0073389C">
        <w:t>miestnosť</w:t>
      </w:r>
      <w:r w:rsidR="00321A41">
        <w:t>,</w:t>
      </w:r>
      <w:r w:rsidRPr="0073389C">
        <w:t xml:space="preserve"> v ktorej sa aktivita projektu realizuje informačnou tabuľou/plagátom. Podrobnejšie viď. Manuál pre informovanie a komunikáciu v účinnom znení</w:t>
      </w:r>
      <w:r w:rsidR="008502C7" w:rsidRPr="0073389C">
        <w:t xml:space="preserve"> </w:t>
      </w:r>
      <w:r w:rsidRPr="0073389C">
        <w:t>(</w:t>
      </w:r>
      <w:hyperlink r:id="rId19" w:history="1">
        <w:r w:rsidR="003E2E6B" w:rsidRPr="0073389C">
          <w:rPr>
            <w:rStyle w:val="Hypertextovprepojenie"/>
          </w:rPr>
          <w:t>http://www.opevs.eu</w:t>
        </w:r>
      </w:hyperlink>
      <w:r w:rsidRPr="0073389C">
        <w:t>).</w:t>
      </w:r>
    </w:p>
    <w:p w:rsidR="003E2E6B" w:rsidRPr="0073389C" w:rsidRDefault="003E2E6B" w:rsidP="00AE0D10">
      <w:pPr>
        <w:spacing w:before="120" w:after="120" w:line="288" w:lineRule="auto"/>
        <w:jc w:val="both"/>
      </w:pPr>
    </w:p>
    <w:p w:rsidR="00AE5A8F" w:rsidRPr="0073389C" w:rsidRDefault="00AE5A8F" w:rsidP="009F56AB">
      <w:pPr>
        <w:pStyle w:val="Nadpis2"/>
        <w:spacing w:line="288" w:lineRule="auto"/>
        <w:ind w:left="578" w:hanging="578"/>
        <w:rPr>
          <w:lang w:val="sk-SK"/>
        </w:rPr>
      </w:pPr>
      <w:bookmarkStart w:id="44" w:name="_Toc410907852"/>
      <w:bookmarkStart w:id="45" w:name="_Toc440372863"/>
      <w:bookmarkStart w:id="46" w:name="_Toc440636374"/>
      <w:r w:rsidRPr="0073389C">
        <w:rPr>
          <w:lang w:val="sk-SK"/>
        </w:rPr>
        <w:t>Monitorovanie projektu</w:t>
      </w:r>
      <w:bookmarkEnd w:id="44"/>
      <w:bookmarkEnd w:id="45"/>
      <w:bookmarkEnd w:id="46"/>
    </w:p>
    <w:p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rsidR="006140FA" w:rsidRPr="0073389C" w:rsidRDefault="006140FA" w:rsidP="00AE0D10">
      <w:pPr>
        <w:spacing w:before="120" w:after="120" w:line="288" w:lineRule="auto"/>
        <w:jc w:val="both"/>
      </w:pPr>
      <w:r w:rsidRPr="0073389C">
        <w:rPr>
          <w:b/>
        </w:rPr>
        <w:t>Monitorovanie počas realizácie projektu</w:t>
      </w:r>
      <w:r w:rsidR="007223B7" w:rsidRPr="0073389C">
        <w:t>:</w:t>
      </w:r>
    </w:p>
    <w:p w:rsidR="002F32E4" w:rsidRPr="0073389C" w:rsidRDefault="002F32E4" w:rsidP="009A78AB">
      <w:pPr>
        <w:numPr>
          <w:ilvl w:val="0"/>
          <w:numId w:val="30"/>
        </w:numPr>
        <w:spacing w:before="120" w:after="120" w:line="288" w:lineRule="auto"/>
        <w:ind w:left="567" w:hanging="283"/>
        <w:jc w:val="both"/>
      </w:pPr>
      <w:r w:rsidRPr="0073389C">
        <w:t>Výročná monitorovacia správa</w:t>
      </w:r>
    </w:p>
    <w:p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w:t>
      </w:r>
      <w:r w:rsidR="00682DBF">
        <w:rPr>
          <w:rFonts w:cs="Arial"/>
        </w:rPr>
        <w:lastRenderedPageBreak/>
        <w:t>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rsidR="00594863" w:rsidRPr="0073389C" w:rsidRDefault="00594863" w:rsidP="00AE0D10">
      <w:pPr>
        <w:pStyle w:val="Bulletslevel1"/>
        <w:numPr>
          <w:ilvl w:val="0"/>
          <w:numId w:val="0"/>
        </w:numPr>
        <w:spacing w:after="120" w:line="288" w:lineRule="auto"/>
        <w:ind w:left="567"/>
        <w:jc w:val="both"/>
        <w:rPr>
          <w:szCs w:val="19"/>
          <w:lang w:val="sk-SK"/>
        </w:rPr>
      </w:pPr>
    </w:p>
    <w:p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rsidR="00FD7E98" w:rsidRPr="0054520F" w:rsidRDefault="00FD7E98" w:rsidP="00FD7E98">
      <w:pPr>
        <w:pStyle w:val="Default"/>
        <w:jc w:val="both"/>
        <w:rPr>
          <w:rFonts w:ascii="Arial" w:hAnsi="Arial" w:cs="Arial"/>
          <w:color w:val="auto"/>
          <w:sz w:val="19"/>
          <w:szCs w:val="19"/>
          <w:lang w:val="sk-SK"/>
        </w:rPr>
      </w:pPr>
    </w:p>
    <w:p w:rsidR="002F32E4" w:rsidRPr="006114E9" w:rsidRDefault="002F32E4" w:rsidP="00AE0D10">
      <w:pPr>
        <w:pStyle w:val="Bulletslevel1"/>
        <w:numPr>
          <w:ilvl w:val="0"/>
          <w:numId w:val="0"/>
        </w:numPr>
        <w:spacing w:after="120" w:line="288" w:lineRule="auto"/>
        <w:ind w:left="567"/>
        <w:jc w:val="both"/>
        <w:rPr>
          <w:rFonts w:cs="Arial"/>
          <w:szCs w:val="19"/>
          <w:lang w:val="sk-SK"/>
        </w:rPr>
      </w:pPr>
    </w:p>
    <w:p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w:t>
      </w:r>
      <w:r w:rsidR="00C0124D">
        <w:t>- príloha č. 39</w:t>
      </w:r>
      <w:r w:rsidRPr="0073389C">
        <w:t xml:space="preserve">) a to bezodkladne od uplynutia 6 mesačnej lehoty. </w:t>
      </w:r>
    </w:p>
    <w:p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 xml:space="preserve">j. deň nasledujúci po poslednom dni monitorovaného obdobia záverečnej monitorovacej správy projektu) do 12 mesiacov odo dňa finančného ukončenia projektu. Ďalšie </w:t>
      </w:r>
      <w:r w:rsidR="00FA62C1" w:rsidRPr="0073389C">
        <w:rPr>
          <w:szCs w:val="19"/>
          <w:lang w:val="sk-SK"/>
        </w:rPr>
        <w:lastRenderedPageBreak/>
        <w:t>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rsidR="00274ECC" w:rsidRPr="0073389C" w:rsidRDefault="00274ECC" w:rsidP="0027405B">
      <w:pPr>
        <w:pStyle w:val="Bulletslevel1"/>
        <w:numPr>
          <w:ilvl w:val="1"/>
          <w:numId w:val="78"/>
        </w:numPr>
        <w:rPr>
          <w:lang w:val="sk-SK"/>
        </w:rPr>
      </w:pPr>
      <w:r w:rsidRPr="0073389C">
        <w:rPr>
          <w:lang w:val="sk-SK"/>
        </w:rPr>
        <w:t xml:space="preserve">aktuálne hodnoty ukazovateľov; </w:t>
      </w:r>
    </w:p>
    <w:p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rsidR="00F93253" w:rsidRDefault="00F93253" w:rsidP="00F93253">
      <w:pPr>
        <w:pStyle w:val="Default"/>
        <w:rPr>
          <w:rFonts w:ascii="Arial" w:hAnsi="Arial"/>
          <w:b/>
          <w:color w:val="auto"/>
          <w:sz w:val="19"/>
          <w:lang w:val="sk-SK"/>
        </w:rPr>
      </w:pPr>
    </w:p>
    <w:p w:rsidR="00F93253" w:rsidRDefault="00F93253" w:rsidP="00F93253">
      <w:pPr>
        <w:pStyle w:val="Default"/>
        <w:rPr>
          <w:rFonts w:ascii="Arial" w:hAnsi="Arial"/>
          <w:b/>
          <w:color w:val="auto"/>
          <w:sz w:val="19"/>
          <w:lang w:val="sk-SK"/>
        </w:rPr>
      </w:pPr>
    </w:p>
    <w:p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rsidR="00F651CD" w:rsidRDefault="00F93253" w:rsidP="00F651CD">
      <w:pPr>
        <w:pStyle w:val="Default"/>
        <w:jc w:val="both"/>
        <w:rPr>
          <w:rFonts w:ascii="Arial" w:hAnsi="Arial"/>
          <w:color w:val="auto"/>
          <w:sz w:val="19"/>
          <w:lang w:val="sk-SK"/>
        </w:rPr>
      </w:pPr>
      <w:r w:rsidRPr="003B2A65">
        <w:rPr>
          <w:lang w:val="sk-SK"/>
        </w:rPr>
        <w:br/>
      </w:r>
    </w:p>
    <w:p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p>
    <w:p w:rsidR="00F651CD" w:rsidRDefault="00F651CD" w:rsidP="00F651CD">
      <w:pPr>
        <w:pStyle w:val="Default"/>
        <w:jc w:val="both"/>
        <w:rPr>
          <w:rFonts w:ascii="Arial" w:hAnsi="Arial"/>
          <w:color w:val="auto"/>
          <w:sz w:val="19"/>
          <w:lang w:val="sk-SK"/>
        </w:rPr>
      </w:pP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p>
    <w:p w:rsidR="00F651CD" w:rsidRDefault="00F651CD" w:rsidP="00F651CD">
      <w:pPr>
        <w:pStyle w:val="Default"/>
        <w:jc w:val="both"/>
        <w:rPr>
          <w:rFonts w:ascii="Arial" w:hAnsi="Arial"/>
          <w:color w:val="auto"/>
          <w:sz w:val="19"/>
          <w:lang w:val="sk-SK"/>
        </w:rPr>
      </w:pP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7"/>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lastRenderedPageBreak/>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p>
    <w:p w:rsidR="00F651CD" w:rsidRDefault="00F651CD" w:rsidP="00F651CD">
      <w:pPr>
        <w:pStyle w:val="Default"/>
        <w:jc w:val="both"/>
        <w:rPr>
          <w:rFonts w:ascii="Arial" w:hAnsi="Arial"/>
          <w:color w:val="auto"/>
          <w:sz w:val="19"/>
          <w:lang w:val="sk-SK"/>
        </w:rPr>
      </w:pP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rsidR="00F651CD" w:rsidRDefault="00F651CD" w:rsidP="00F651CD">
      <w:pPr>
        <w:pStyle w:val="Default"/>
        <w:jc w:val="both"/>
        <w:rPr>
          <w:rFonts w:ascii="Arial" w:hAnsi="Arial"/>
          <w:color w:val="auto"/>
          <w:sz w:val="19"/>
          <w:lang w:val="sk-SK"/>
        </w:rPr>
      </w:pP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rsidR="00F651CD" w:rsidRPr="00771817" w:rsidRDefault="00F651CD" w:rsidP="00771817">
      <w:pPr>
        <w:pStyle w:val="Default"/>
        <w:jc w:val="both"/>
        <w:rPr>
          <w:rFonts w:ascii="Arial" w:hAnsi="Arial"/>
          <w:color w:val="auto"/>
          <w:sz w:val="19"/>
          <w:lang w:val="sk-SK"/>
        </w:rPr>
      </w:pPr>
    </w:p>
    <w:p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rsidR="00F651CD" w:rsidRPr="00EB58C6" w:rsidRDefault="00F651CD" w:rsidP="00F651CD">
      <w:pPr>
        <w:pStyle w:val="Default"/>
        <w:jc w:val="both"/>
        <w:rPr>
          <w:rFonts w:ascii="Arial" w:hAnsi="Arial"/>
          <w:color w:val="auto"/>
          <w:sz w:val="19"/>
          <w:lang w:val="sk-SK"/>
        </w:rPr>
      </w:pP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rsidR="00F651CD" w:rsidRPr="00896953" w:rsidRDefault="00F651CD" w:rsidP="00F651CD">
      <w:pPr>
        <w:pStyle w:val="Default"/>
        <w:jc w:val="both"/>
        <w:rPr>
          <w:rFonts w:ascii="Arial" w:hAnsi="Arial"/>
          <w:color w:val="auto"/>
          <w:sz w:val="19"/>
          <w:lang w:val="sk-SK"/>
        </w:rPr>
      </w:pP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rsidR="00F651CD" w:rsidRDefault="00F651CD" w:rsidP="00F651CD">
      <w:pPr>
        <w:pStyle w:val="Default"/>
        <w:jc w:val="both"/>
        <w:rPr>
          <w:rFonts w:ascii="Arial" w:hAnsi="Arial"/>
          <w:color w:val="auto"/>
          <w:sz w:val="19"/>
          <w:lang w:val="sk-SK"/>
        </w:rPr>
      </w:pP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rsidR="007223B7" w:rsidRPr="0073389C" w:rsidRDefault="007223B7" w:rsidP="007223B7">
      <w:pPr>
        <w:pStyle w:val="Nadpis2"/>
        <w:rPr>
          <w:lang w:val="sk-SK"/>
        </w:rPr>
      </w:pPr>
      <w:bookmarkStart w:id="47" w:name="_Toc440372864"/>
      <w:bookmarkStart w:id="48"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47"/>
      <w:bookmarkEnd w:id="48"/>
    </w:p>
    <w:p w:rsidR="00563905" w:rsidRPr="0073389C" w:rsidRDefault="00563905" w:rsidP="009B5B97">
      <w:pPr>
        <w:spacing w:before="120" w:after="120" w:line="288" w:lineRule="auto"/>
        <w:jc w:val="both"/>
      </w:pPr>
    </w:p>
    <w:p w:rsidR="00AE5A8F" w:rsidRPr="0073389C" w:rsidRDefault="00023A70" w:rsidP="009B5B97">
      <w:pPr>
        <w:pStyle w:val="Nadpis3"/>
        <w:spacing w:line="288" w:lineRule="auto"/>
        <w:ind w:left="567" w:firstLine="0"/>
        <w:rPr>
          <w:lang w:val="sk-SK"/>
        </w:rPr>
      </w:pPr>
      <w:bookmarkStart w:id="49" w:name="_Toc440372865"/>
      <w:bookmarkStart w:id="50" w:name="_Toc440636376"/>
      <w:r w:rsidRPr="0073389C">
        <w:rPr>
          <w:lang w:val="sk-SK"/>
        </w:rPr>
        <w:t>Charakter zmien a spôsob posudzovania zmien</w:t>
      </w:r>
      <w:bookmarkEnd w:id="49"/>
      <w:bookmarkEnd w:id="50"/>
    </w:p>
    <w:p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 xml:space="preserve">/rozhodnutím o poskytnutí NFP. Cieľom zmenového konania je odborne, objektívne a so zabezpečením dodržania zásady rovnakého prístupu, nediskriminácie </w:t>
      </w:r>
      <w:r w:rsidRPr="0073389C">
        <w:lastRenderedPageBreak/>
        <w:t>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rsidR="00DF609C" w:rsidRPr="0073389C" w:rsidRDefault="00DF609C" w:rsidP="009B5B97">
      <w:pPr>
        <w:spacing w:before="120" w:after="120" w:line="288" w:lineRule="auto"/>
        <w:jc w:val="both"/>
      </w:pPr>
    </w:p>
    <w:p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lastRenderedPageBreak/>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rsidR="00033F4A" w:rsidRPr="00033F4A" w:rsidRDefault="00033F4A" w:rsidP="00033F4A">
      <w:pPr>
        <w:spacing w:before="120" w:after="120" w:line="288" w:lineRule="auto"/>
        <w:ind w:left="851"/>
        <w:jc w:val="both"/>
        <w:rPr>
          <w:bCs/>
          <w:lang w:eastAsia="cs-CZ"/>
        </w:rPr>
      </w:pPr>
    </w:p>
    <w:p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ovplyvnia charakter a parametre projektu alebo plnenie podmienok stanovených v zmluve/rozhodnutí– hovoríme o</w:t>
      </w:r>
      <w:r w:rsidR="006E22FD">
        <w:t> </w:t>
      </w:r>
      <w:r w:rsidRPr="0073389C">
        <w:rPr>
          <w:b/>
        </w:rPr>
        <w:t>podstatn</w:t>
      </w:r>
      <w:r w:rsidR="006E22FD">
        <w:rPr>
          <w:b/>
        </w:rPr>
        <w:t>om porušení</w:t>
      </w:r>
      <w:r w:rsidR="006E22FD" w:rsidRPr="006E22FD">
        <w:rPr>
          <w:b/>
        </w:rPr>
        <w:t xml:space="preserve"> Zmluvy o poskytnutí NFP</w:t>
      </w:r>
      <w:r w:rsidRPr="0073389C">
        <w:t xml:space="preserve">, vznik ktorých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r w:rsidR="00874BD7" w:rsidRPr="00874BD7">
        <w:rPr>
          <w:b/>
        </w:rPr>
        <w:t>Žiadnu zmenu týkajúcu sa Projektu nemožno schváliť v prípade, ak predstavuje podstatnú zmenu projektu alebo môže spôsobiť podstatnú zmenu projektu.</w:t>
      </w:r>
    </w:p>
    <w:p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rsidR="00DE2902" w:rsidRPr="0073389C" w:rsidRDefault="00DE2902" w:rsidP="009B5B97">
      <w:pPr>
        <w:spacing w:before="120" w:after="120" w:line="288" w:lineRule="auto"/>
        <w:jc w:val="both"/>
      </w:pPr>
    </w:p>
    <w:p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rsidR="00640A58" w:rsidRPr="0073389C" w:rsidRDefault="00640A58" w:rsidP="009B5B97">
      <w:pPr>
        <w:tabs>
          <w:tab w:val="left" w:pos="0"/>
        </w:tabs>
        <w:autoSpaceDE w:val="0"/>
        <w:autoSpaceDN w:val="0"/>
        <w:adjustRightInd w:val="0"/>
        <w:spacing w:before="120" w:after="120" w:line="288" w:lineRule="auto"/>
        <w:jc w:val="both"/>
        <w:rPr>
          <w:sz w:val="20"/>
        </w:rPr>
      </w:pPr>
    </w:p>
    <w:p w:rsidR="00AE5A8F" w:rsidRPr="0073389C" w:rsidRDefault="00AE5A8F" w:rsidP="009B5B97">
      <w:pPr>
        <w:pStyle w:val="Nadpis3"/>
        <w:spacing w:line="288" w:lineRule="auto"/>
        <w:ind w:left="567" w:firstLine="0"/>
        <w:rPr>
          <w:lang w:val="sk-SK"/>
        </w:rPr>
      </w:pPr>
      <w:bookmarkStart w:id="51" w:name="_Toc410907854"/>
      <w:bookmarkStart w:id="52" w:name="_Toc440372866"/>
      <w:bookmarkStart w:id="53" w:name="_Toc440636377"/>
      <w:r w:rsidRPr="0073389C">
        <w:rPr>
          <w:lang w:val="sk-SK"/>
        </w:rPr>
        <w:t>Administrácia zmenového konania</w:t>
      </w:r>
      <w:bookmarkEnd w:id="51"/>
      <w:bookmarkEnd w:id="52"/>
      <w:bookmarkEnd w:id="53"/>
    </w:p>
    <w:p w:rsidR="00836462" w:rsidRPr="0073389C" w:rsidRDefault="00836462" w:rsidP="009B5B97">
      <w:pPr>
        <w:tabs>
          <w:tab w:val="left" w:pos="426"/>
        </w:tabs>
        <w:spacing w:before="120" w:after="120" w:line="288" w:lineRule="auto"/>
        <w:jc w:val="both"/>
      </w:pPr>
      <w:r w:rsidRPr="0073389C">
        <w:t>Zmenu zmluvných podmienok môže iniciovať:</w:t>
      </w:r>
    </w:p>
    <w:p w:rsidR="00836462" w:rsidRPr="0073389C" w:rsidRDefault="00836462" w:rsidP="00F47300">
      <w:pPr>
        <w:pStyle w:val="Bulletslevel2"/>
        <w:spacing w:after="120" w:line="288" w:lineRule="auto"/>
        <w:ind w:left="567" w:hanging="283"/>
        <w:rPr>
          <w:rFonts w:cs="Arial"/>
          <w:b/>
          <w:szCs w:val="19"/>
          <w:lang w:val="sk-SK"/>
        </w:rPr>
      </w:pPr>
      <w:r w:rsidRPr="0073389C">
        <w:rPr>
          <w:lang w:val="sk-SK"/>
        </w:rPr>
        <w:lastRenderedPageBreak/>
        <w:t>prijímateľ</w:t>
      </w:r>
    </w:p>
    <w:p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povinnosťou zabezpečiť, aby žiadna z prijatých zmien nemala dopad na ďalšie povinnosti vyplývajúce poskytovateľovi zo SR EŠIF, resp. povinností, ktoré vyplývajú pre poskytovateľa z iných záväzných dokumentov.</w:t>
      </w:r>
    </w:p>
    <w:p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rsidR="00AE5A8F" w:rsidRPr="0073389C" w:rsidRDefault="00AE5A8F" w:rsidP="009B5B97">
      <w:pPr>
        <w:autoSpaceDE w:val="0"/>
        <w:autoSpaceDN w:val="0"/>
        <w:adjustRightInd w:val="0"/>
        <w:spacing w:before="120" w:after="120" w:line="288" w:lineRule="auto"/>
        <w:jc w:val="both"/>
      </w:pPr>
    </w:p>
    <w:p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rsidR="004E3753" w:rsidRPr="0073389C" w:rsidRDefault="00D11C1D" w:rsidP="009B5B97">
      <w:pPr>
        <w:autoSpaceDE w:val="0"/>
        <w:autoSpaceDN w:val="0"/>
        <w:adjustRightInd w:val="0"/>
        <w:spacing w:before="120" w:after="120" w:line="288" w:lineRule="auto"/>
        <w:jc w:val="both"/>
      </w:pPr>
      <w:bookmarkStart w:id="54" w:name="_Toc410031665"/>
      <w:bookmarkStart w:id="55"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rsidR="00563905" w:rsidRDefault="00563905" w:rsidP="009B5B97">
      <w:pPr>
        <w:autoSpaceDE w:val="0"/>
        <w:autoSpaceDN w:val="0"/>
        <w:adjustRightInd w:val="0"/>
        <w:spacing w:before="120" w:after="120" w:line="288" w:lineRule="auto"/>
        <w:jc w:val="both"/>
      </w:pPr>
    </w:p>
    <w:p w:rsidR="00E34A10" w:rsidRDefault="00E34A10" w:rsidP="009B5B97">
      <w:pPr>
        <w:autoSpaceDE w:val="0"/>
        <w:autoSpaceDN w:val="0"/>
        <w:adjustRightInd w:val="0"/>
        <w:spacing w:before="120" w:after="120" w:line="288" w:lineRule="auto"/>
        <w:jc w:val="both"/>
      </w:pPr>
    </w:p>
    <w:p w:rsidR="00E34A10" w:rsidRDefault="00E34A10" w:rsidP="00E34A10">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rsidR="00E34A10" w:rsidRDefault="00E34A10" w:rsidP="00E34A10">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p>
    <w:p w:rsidR="00E34A10" w:rsidRPr="00E34A10" w:rsidRDefault="00E34A10" w:rsidP="00E34A10"/>
    <w:p w:rsidR="00AE5A8F" w:rsidRPr="0073389C" w:rsidRDefault="00AE5A8F" w:rsidP="00E61650">
      <w:pPr>
        <w:pStyle w:val="Nadpis3"/>
        <w:spacing w:line="288" w:lineRule="auto"/>
        <w:ind w:left="567" w:firstLine="0"/>
        <w:jc w:val="both"/>
        <w:rPr>
          <w:lang w:val="sk-SK"/>
        </w:rPr>
      </w:pPr>
      <w:bookmarkStart w:id="56" w:name="_Toc440372867"/>
      <w:bookmarkStart w:id="57" w:name="_Toc440636378"/>
      <w:r w:rsidRPr="0073389C">
        <w:rPr>
          <w:lang w:val="sk-SK"/>
        </w:rPr>
        <w:t>Ukončenie zmluvného vzťahu</w:t>
      </w:r>
      <w:bookmarkEnd w:id="54"/>
      <w:bookmarkEnd w:id="55"/>
      <w:bookmarkEnd w:id="56"/>
      <w:bookmarkEnd w:id="57"/>
    </w:p>
    <w:p w:rsidR="00AE5A8F" w:rsidRPr="0073389C" w:rsidRDefault="00AE5A8F" w:rsidP="00E61650">
      <w:pPr>
        <w:spacing w:before="120" w:after="120" w:line="288" w:lineRule="auto"/>
        <w:jc w:val="both"/>
      </w:pPr>
      <w:r w:rsidRPr="0073389C">
        <w:t xml:space="preserve">K ukončeniu zmluvného vzťahu dochádza: </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rsidR="00DB1F65" w:rsidRPr="0073389C" w:rsidRDefault="00DB1F65" w:rsidP="00E61650">
      <w:pPr>
        <w:spacing w:before="120" w:after="120" w:line="288" w:lineRule="auto"/>
        <w:jc w:val="both"/>
      </w:pPr>
      <w:r w:rsidRPr="0073389C">
        <w:lastRenderedPageBreak/>
        <w:t xml:space="preserve">Mimoriadne ukončenie zmluvného vzťahu zo </w:t>
      </w:r>
      <w:r w:rsidR="00E55ACE" w:rsidRPr="0073389C">
        <w:t>z</w:t>
      </w:r>
      <w:r w:rsidRPr="0073389C">
        <w:t>mluvy o NFP nastáva:</w:t>
      </w:r>
    </w:p>
    <w:p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rsidR="005E6319" w:rsidRPr="0073389C" w:rsidRDefault="00AE5A8F" w:rsidP="00284048">
      <w:pPr>
        <w:pStyle w:val="Nadpis2"/>
        <w:spacing w:line="288" w:lineRule="auto"/>
        <w:ind w:left="426"/>
        <w:rPr>
          <w:lang w:val="sk-SK"/>
        </w:rPr>
      </w:pPr>
      <w:bookmarkStart w:id="58" w:name="_Toc410907856"/>
      <w:bookmarkStart w:id="59" w:name="_Toc440372868"/>
      <w:bookmarkStart w:id="60" w:name="_Toc440636379"/>
      <w:r w:rsidRPr="0073389C">
        <w:rPr>
          <w:lang w:val="sk-SK"/>
        </w:rPr>
        <w:t>Finančné riadenie</w:t>
      </w:r>
      <w:bookmarkEnd w:id="58"/>
      <w:bookmarkEnd w:id="59"/>
      <w:bookmarkEnd w:id="60"/>
    </w:p>
    <w:p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rsidR="00563905" w:rsidRPr="0073389C" w:rsidRDefault="00563905" w:rsidP="00E61650">
      <w:pPr>
        <w:spacing w:before="120" w:after="120" w:line="288" w:lineRule="auto"/>
        <w:jc w:val="both"/>
      </w:pPr>
    </w:p>
    <w:p w:rsidR="00AE5A8F" w:rsidRPr="0073389C" w:rsidRDefault="00AE5A8F" w:rsidP="00E61650">
      <w:pPr>
        <w:pStyle w:val="Nadpis3"/>
        <w:spacing w:line="288" w:lineRule="auto"/>
        <w:ind w:left="567" w:firstLine="0"/>
        <w:rPr>
          <w:lang w:val="sk-SK"/>
        </w:rPr>
      </w:pPr>
      <w:bookmarkStart w:id="61" w:name="_Toc410907857"/>
      <w:bookmarkStart w:id="62" w:name="_Toc440372869"/>
      <w:bookmarkStart w:id="63" w:name="_Toc440636380"/>
      <w:r w:rsidRPr="0073389C">
        <w:rPr>
          <w:lang w:val="sk-SK"/>
        </w:rPr>
        <w:t>Vedenie účtovníct</w:t>
      </w:r>
      <w:r w:rsidR="004A616F" w:rsidRPr="0073389C">
        <w:rPr>
          <w:lang w:val="sk-SK"/>
        </w:rPr>
        <w:t>va</w:t>
      </w:r>
      <w:bookmarkEnd w:id="61"/>
      <w:bookmarkEnd w:id="62"/>
      <w:bookmarkEnd w:id="63"/>
    </w:p>
    <w:p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lastRenderedPageBreak/>
        <w:t>Účtovníctvo účtovnej jednotky je:</w:t>
      </w:r>
    </w:p>
    <w:p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8"/>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ak relevantné).</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rsidR="00031457" w:rsidRPr="0073389C" w:rsidRDefault="00031457" w:rsidP="00E61650">
      <w:pPr>
        <w:spacing w:before="120" w:after="120" w:line="288" w:lineRule="auto"/>
        <w:jc w:val="both"/>
      </w:pPr>
    </w:p>
    <w:p w:rsidR="00A31A7B" w:rsidRPr="0073389C" w:rsidRDefault="00C16E56" w:rsidP="00E61650">
      <w:pPr>
        <w:pStyle w:val="Nadpis3"/>
        <w:spacing w:line="288" w:lineRule="auto"/>
        <w:ind w:left="567" w:firstLine="0"/>
        <w:rPr>
          <w:lang w:val="sk-SK"/>
        </w:rPr>
      </w:pPr>
      <w:r w:rsidRPr="0073389C">
        <w:rPr>
          <w:rFonts w:cs="Arial"/>
          <w:szCs w:val="19"/>
          <w:lang w:val="sk-SK"/>
        </w:rPr>
        <w:lastRenderedPageBreak/>
        <w:t xml:space="preserve"> </w:t>
      </w:r>
      <w:bookmarkStart w:id="64" w:name="_Toc440372870"/>
      <w:bookmarkStart w:id="65" w:name="_Toc440636381"/>
      <w:bookmarkStart w:id="66"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64"/>
      <w:bookmarkEnd w:id="65"/>
      <w:r w:rsidR="0039421B" w:rsidRPr="0073389C">
        <w:rPr>
          <w:lang w:val="sk-SK"/>
        </w:rPr>
        <w:t xml:space="preserve"> </w:t>
      </w:r>
    </w:p>
    <w:p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9"/>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rsidR="005E6319" w:rsidRDefault="008D2E36" w:rsidP="0027405B">
      <w:pPr>
        <w:pStyle w:val="Odsekzoznamu"/>
        <w:numPr>
          <w:ilvl w:val="0"/>
          <w:numId w:val="79"/>
        </w:numPr>
        <w:spacing w:before="120" w:after="120" w:line="288" w:lineRule="auto"/>
        <w:jc w:val="both"/>
      </w:pPr>
      <w:r>
        <w:t xml:space="preserve">prijímateľ zo súkromného sektora </w:t>
      </w:r>
      <w:r w:rsidRPr="00521CFB">
        <w:rPr>
          <w:rFonts w:cs="Arial"/>
          <w:szCs w:val="16"/>
        </w:rPr>
        <w:t>je v prípade, ak prostriedky EÚ a </w:t>
      </w:r>
      <w:r w:rsidR="00E900CE" w:rsidRPr="00521CFB">
        <w:rPr>
          <w:rFonts w:cs="Arial"/>
          <w:szCs w:val="16"/>
        </w:rPr>
        <w:t>ŠR</w:t>
      </w:r>
      <w:r w:rsidRPr="00521CFB">
        <w:rPr>
          <w:rFonts w:cs="Arial"/>
          <w:szCs w:val="16"/>
        </w:rPr>
        <w:t xml:space="preserve"> na spolufinancovanie určené na financovanie projektu sú poskytované iba systémom refundácie, </w:t>
      </w:r>
      <w:r w:rsidR="00611E51" w:rsidRPr="00521CFB">
        <w:rPr>
          <w:rFonts w:cs="Arial"/>
          <w:szCs w:val="16"/>
        </w:rPr>
        <w:t xml:space="preserve">povinný </w:t>
      </w:r>
      <w:r w:rsidRPr="00521CFB">
        <w:rPr>
          <w:rFonts w:cs="Arial"/>
          <w:szCs w:val="16"/>
        </w:rPr>
        <w:t>prijímať ich na jeden účet vedený v komerčnej banke.</w:t>
      </w:r>
      <w:r w:rsidR="00190006">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predfinancovania,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10"/>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rsidR="00A31A7B" w:rsidRPr="0073389C" w:rsidRDefault="00A31A7B" w:rsidP="00E61650">
      <w:pPr>
        <w:autoSpaceDE w:val="0"/>
        <w:autoSpaceDN w:val="0"/>
        <w:adjustRightInd w:val="0"/>
        <w:spacing w:before="120" w:after="120" w:line="288" w:lineRule="auto"/>
        <w:jc w:val="both"/>
      </w:pPr>
      <w:r w:rsidRPr="0073389C">
        <w:lastRenderedPageBreak/>
        <w:t>V prípade využitia systému zálohovej platby môžu byť špecifické výdavky</w:t>
      </w:r>
      <w:r w:rsidR="00C8683A" w:rsidRPr="0073389C">
        <w:rPr>
          <w:rStyle w:val="Odkaznapoznmkupodiarou"/>
          <w:sz w:val="19"/>
        </w:rPr>
        <w:footnoteReference w:id="11"/>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2"/>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w:t>
      </w:r>
      <w:r w:rsidRPr="0073389C">
        <w:rPr>
          <w:szCs w:val="19"/>
          <w:lang w:val="sk-SK"/>
        </w:rPr>
        <w:lastRenderedPageBreak/>
        <w:t>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3"/>
      </w:r>
      <w:r w:rsidRPr="0073389C">
        <w:t>.</w:t>
      </w:r>
    </w:p>
    <w:p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rsidR="008D2E36" w:rsidRPr="003A1E7D" w:rsidRDefault="008D2E36" w:rsidP="00E135DC">
      <w:bookmarkStart w:id="67" w:name="_Toc440372871"/>
      <w:bookmarkStart w:id="68" w:name="_Toc440636382"/>
      <w:r w:rsidRPr="00E135DC">
        <w:rPr>
          <w:b/>
        </w:rPr>
        <w:t>Platby vo vzťahu prijímateľ – dodávateľ/zhotoviteľ</w:t>
      </w:r>
      <w:bookmarkEnd w:id="67"/>
      <w:bookmarkEnd w:id="68"/>
    </w:p>
    <w:p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rsidR="00E61650" w:rsidRPr="0073389C" w:rsidRDefault="00E61650" w:rsidP="00E61650">
      <w:pPr>
        <w:autoSpaceDE w:val="0"/>
        <w:autoSpaceDN w:val="0"/>
        <w:adjustRightInd w:val="0"/>
        <w:spacing w:before="120" w:after="120" w:line="288" w:lineRule="auto"/>
        <w:jc w:val="both"/>
      </w:pPr>
    </w:p>
    <w:p w:rsidR="00AE5A8F" w:rsidRPr="0073389C" w:rsidRDefault="00AE5A8F" w:rsidP="00E61650">
      <w:pPr>
        <w:pStyle w:val="Nadpis3"/>
        <w:spacing w:line="288" w:lineRule="auto"/>
        <w:ind w:left="567" w:firstLine="0"/>
        <w:rPr>
          <w:lang w:val="sk-SK"/>
        </w:rPr>
      </w:pPr>
      <w:bookmarkStart w:id="69" w:name="_Toc440372872"/>
      <w:bookmarkStart w:id="70" w:name="_Toc440636383"/>
      <w:r w:rsidRPr="0073389C">
        <w:rPr>
          <w:lang w:val="sk-SK"/>
        </w:rPr>
        <w:t>Oprávnenosť výdavkov</w:t>
      </w:r>
      <w:bookmarkEnd w:id="66"/>
      <w:bookmarkEnd w:id="69"/>
      <w:bookmarkEnd w:id="70"/>
    </w:p>
    <w:p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4"/>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w:t>
      </w:r>
      <w:r w:rsidRPr="0073389C">
        <w:lastRenderedPageBreak/>
        <w:t>prípade prekročenia limitu na nepriame výdavky bude predmetom  individuálnej dohody prijímateľa s </w:t>
      </w:r>
      <w:r w:rsidR="00160BA5" w:rsidRPr="0073389C">
        <w:t>poskytovateľom</w:t>
      </w:r>
      <w:r w:rsidRPr="0073389C">
        <w:t>.</w:t>
      </w:r>
    </w:p>
    <w:p w:rsidR="0014042C" w:rsidRPr="0073389C" w:rsidRDefault="00AE5A8F" w:rsidP="00DE2902">
      <w:pPr>
        <w:spacing w:before="360" w:after="120" w:line="288" w:lineRule="auto"/>
        <w:jc w:val="both"/>
        <w:rPr>
          <w:b/>
        </w:rPr>
      </w:pPr>
      <w:r w:rsidRPr="0073389C">
        <w:rPr>
          <w:b/>
        </w:rPr>
        <w:t xml:space="preserve">Priame výdavky </w:t>
      </w:r>
    </w:p>
    <w:p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5"/>
      </w:r>
      <w:r w:rsidR="000F5FC0" w:rsidRPr="0073389C">
        <w:t>.</w:t>
      </w:r>
      <w:r w:rsidRPr="0073389C">
        <w:t xml:space="preserve"> </w:t>
      </w:r>
    </w:p>
    <w:p w:rsidR="00AE5A8F" w:rsidRPr="0073389C" w:rsidRDefault="00AE5A8F" w:rsidP="00E61650">
      <w:pPr>
        <w:spacing w:before="120" w:after="120" w:line="288" w:lineRule="auto"/>
        <w:jc w:val="both"/>
      </w:pPr>
      <w:r w:rsidRPr="0073389C">
        <w:t>Rezerva na nepredvídané výdavky sa použije najmä v prípadoch, ak došlo k:</w:t>
      </w:r>
    </w:p>
    <w:p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rsidR="0080116A" w:rsidRPr="00B00E0D" w:rsidRDefault="0080116A" w:rsidP="00B00E0D">
      <w:pPr>
        <w:spacing w:before="360" w:after="120" w:line="288" w:lineRule="auto"/>
        <w:jc w:val="both"/>
        <w:rPr>
          <w:b/>
        </w:rPr>
      </w:pPr>
      <w:r w:rsidRPr="00B00E0D">
        <w:rPr>
          <w:b/>
        </w:rPr>
        <w:t>Nepriame výdavky</w:t>
      </w:r>
    </w:p>
    <w:p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w:t>
      </w:r>
      <w:r w:rsidRPr="0073389C">
        <w:rPr>
          <w:szCs w:val="19"/>
          <w:lang w:val="sk-SK"/>
        </w:rPr>
        <w:lastRenderedPageBreak/>
        <w:t>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6"/>
      </w:r>
      <w:r w:rsidRPr="0073389C">
        <w:rPr>
          <w:szCs w:val="19"/>
          <w:lang w:val="sk-SK"/>
        </w:rPr>
        <w:t>, fax, internet, upratovanie, nákup spotrebného materiálu, mzdové výdavky obslužných zamestnancov.</w:t>
      </w:r>
    </w:p>
    <w:p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rsidR="004F5296" w:rsidRPr="0073389C" w:rsidRDefault="00AE5A8F" w:rsidP="00E61650">
      <w:pPr>
        <w:spacing w:before="120" w:after="120" w:line="288" w:lineRule="auto"/>
        <w:jc w:val="both"/>
        <w:rPr>
          <w:b/>
        </w:rPr>
      </w:pPr>
      <w:r w:rsidRPr="0073389C">
        <w:rPr>
          <w:b/>
        </w:rPr>
        <w:t>Oprávnené výdavky</w:t>
      </w:r>
    </w:p>
    <w:p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rsidR="00AE5A8F" w:rsidRPr="0073389C" w:rsidRDefault="00AE5A8F" w:rsidP="00E61650">
      <w:pPr>
        <w:spacing w:before="120" w:after="120" w:line="288" w:lineRule="auto"/>
        <w:jc w:val="both"/>
      </w:pPr>
      <w:r w:rsidRPr="0073389C">
        <w:t>Výdavok je oprávnený, ak spĺňa všetky nasledujúce podmienky:</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17"/>
      </w:r>
      <w:r w:rsidRPr="0073389C">
        <w:t xml:space="preserve"> (s výnimkou odpisov);</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sa účinn</w:t>
      </w:r>
      <w:r w:rsidR="00687044" w:rsidRPr="008F2822">
        <w:rPr>
          <w:sz w:val="18"/>
          <w:szCs w:val="18"/>
        </w:rPr>
        <w:t>osťou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výdavok, ktorý je vynakladaný na účely projektu len čiastočne, je oprávnený len v jeho alikvotnej (pomernej) časti prislúchajúcej k danému projektu.</w:t>
      </w:r>
    </w:p>
    <w:p w:rsidR="00AE5A8F" w:rsidRPr="0073389C" w:rsidRDefault="00AE5A8F" w:rsidP="00E61650">
      <w:pPr>
        <w:spacing w:before="120" w:after="120" w:line="288" w:lineRule="auto"/>
        <w:jc w:val="both"/>
        <w:rPr>
          <w:b/>
        </w:rPr>
      </w:pPr>
      <w:r w:rsidRPr="0073389C">
        <w:rPr>
          <w:b/>
        </w:rPr>
        <w:t>Neoprávnené výdavky</w:t>
      </w:r>
    </w:p>
    <w:p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18"/>
      </w:r>
      <w:r w:rsidRPr="0073389C">
        <w:t>, nehnuteľností a</w:t>
      </w:r>
      <w:r w:rsidR="00BE6444">
        <w:t> </w:t>
      </w:r>
      <w:r w:rsidRPr="0073389C">
        <w:t>pozemkov</w:t>
      </w:r>
      <w:r w:rsidR="00BE6444">
        <w:t>;</w:t>
      </w:r>
    </w:p>
    <w:p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19"/>
      </w:r>
      <w:r w:rsidRPr="0073389C">
        <w:rPr>
          <w:rFonts w:ascii="Arial" w:hAnsi="Arial" w:cs="Arial"/>
          <w:sz w:val="19"/>
          <w:szCs w:val="19"/>
          <w:lang w:val="sk-SK" w:eastAsia="en-US"/>
        </w:rPr>
        <w:t xml:space="preserve">. </w:t>
      </w:r>
    </w:p>
    <w:p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rsidR="00E734FF" w:rsidRDefault="00AE5A8F" w:rsidP="008D155B">
      <w:pPr>
        <w:pStyle w:val="Odsekzoznamu"/>
        <w:numPr>
          <w:ilvl w:val="0"/>
          <w:numId w:val="7"/>
        </w:numPr>
        <w:spacing w:before="120" w:after="120" w:line="288" w:lineRule="auto"/>
        <w:ind w:left="567" w:hanging="283"/>
        <w:contextualSpacing w:val="0"/>
        <w:jc w:val="both"/>
      </w:pPr>
      <w:r w:rsidRPr="0073389C">
        <w:lastRenderedPageBreak/>
        <w:t xml:space="preserve">výdavok </w:t>
      </w:r>
      <w:r w:rsidR="00E734FF">
        <w:t>vzniknutý úhradou finančných prostriedkov zo strany prijímateľa/partnera dodávateľovi</w:t>
      </w:r>
      <w:r w:rsidR="00866C54">
        <w:t>/</w:t>
      </w:r>
      <w:r w:rsidR="00866C54" w:rsidRPr="00866C54">
        <w:t xml:space="preserve"> </w:t>
      </w:r>
      <w:r w:rsidR="00866C54">
        <w:t>poskytovateľovi</w:t>
      </w:r>
      <w:r w:rsidR="00E734FF">
        <w:t xml:space="preserve"> plnenia</w:t>
      </w:r>
      <w:r w:rsidRPr="0073389C">
        <w:t xml:space="preserve"> </w:t>
      </w:r>
      <w:r w:rsidR="00E734FF">
        <w:t>z</w:t>
      </w:r>
      <w:r w:rsidR="00E734FF" w:rsidRPr="0073389C">
        <w:t>a</w:t>
      </w:r>
      <w:r w:rsidR="00E734FF">
        <w:t> </w:t>
      </w:r>
      <w:r w:rsidRPr="0073389C">
        <w:t>nevyúčtované zálohové platby</w:t>
      </w:r>
      <w:r w:rsidR="00866C54">
        <w:t>,</w:t>
      </w:r>
      <w:r w:rsidRPr="0073389C">
        <w:t xml:space="preserve"> poskytnuté preddavky </w:t>
      </w:r>
      <w:r w:rsidR="00866C54" w:rsidRPr="0073389C">
        <w:t>a</w:t>
      </w:r>
      <w:r w:rsidR="00866C54">
        <w:t>lebo </w:t>
      </w:r>
      <w:r w:rsidRPr="0073389C">
        <w:t>výdavky, pri ktorých vzniká náklad budúceho obdobia (tieto sú oprávnené až v momente vzniku nákladu bežného obdobia)</w:t>
      </w:r>
      <w:r w:rsidR="00E734FF">
        <w:t>, ak RO pre OP EVS neurčí vo vzťahu k charakteru, použitiu alebo</w:t>
      </w:r>
      <w:r w:rsidR="00866C54">
        <w:t> </w:t>
      </w:r>
      <w:r w:rsidR="00E734FF">
        <w:t>konkrétnemu subjektu a účelu plnenia inak</w:t>
      </w:r>
      <w:r w:rsidR="007F17A2">
        <w:t xml:space="preserve"> (t.j. že </w:t>
      </w:r>
      <w:r w:rsidR="00917C09">
        <w:t xml:space="preserve">RO pre OP EVS </w:t>
      </w:r>
      <w:r w:rsidR="007F17A2">
        <w:t>bude považovať zrealizovanie preddavku za podmienečne oprávnený výdavok</w:t>
      </w:r>
      <w:r w:rsidR="00863D7C">
        <w:t xml:space="preserve"> až do momentu jeho úplného zúčtovania</w:t>
      </w:r>
      <w:r w:rsidR="00777423">
        <w:t xml:space="preserve"> prijímateľovi/partnerovi a následne poskytovateľovi</w:t>
      </w:r>
      <w:r w:rsidR="007F17A2">
        <w:t>)</w:t>
      </w:r>
      <w:r w:rsidR="00E734FF">
        <w:t xml:space="preserve"> vo výzve/vyzvaní alebo na základe individuálneho písomného</w:t>
      </w:r>
      <w:r w:rsidR="00866C54">
        <w:t xml:space="preserve"> (e-mailového)</w:t>
      </w:r>
      <w:r w:rsidR="00E734FF">
        <w:t xml:space="preserve"> stanoviska RO</w:t>
      </w:r>
      <w:r w:rsidR="007F17A2">
        <w:t> </w:t>
      </w:r>
      <w:r w:rsidR="00E734FF">
        <w:t>pre OP EVS vo vzťahu ku konkrétnemu prijímateľovi/partnerovi</w:t>
      </w:r>
      <w:r w:rsidR="007F17A2">
        <w:t>,</w:t>
      </w:r>
      <w:r w:rsidR="00E734FF">
        <w:t xml:space="preserve"> </w:t>
      </w:r>
      <w:r w:rsidR="007F17A2">
        <w:t>s určením podmienok</w:t>
      </w:r>
      <w:r w:rsidR="00937019">
        <w:t>,</w:t>
      </w:r>
      <w:r w:rsidR="007F17A2">
        <w:t xml:space="preserve"> za ktorých je možné preddavkové platby realizovať a splnení nasledujúcich rámcových požiadaviek</w:t>
      </w:r>
      <w:r w:rsidR="00E734FF">
        <w:t>:</w:t>
      </w:r>
    </w:p>
    <w:p w:rsidR="00866C54" w:rsidRPr="000064C7" w:rsidRDefault="00866C54" w:rsidP="00AE6793">
      <w:pPr>
        <w:pStyle w:val="Odsekzoznamu"/>
        <w:numPr>
          <w:ilvl w:val="0"/>
          <w:numId w:val="125"/>
        </w:numPr>
        <w:spacing w:before="120" w:after="120" w:line="288" w:lineRule="auto"/>
        <w:jc w:val="both"/>
      </w:pPr>
      <w:r w:rsidRPr="00AE6793">
        <w:t>ú</w:t>
      </w:r>
      <w:r w:rsidRPr="000064C7">
        <w:t>hrada preddavkovej platby, t.j. reálny úbytok finančných prostriedkov na strane prijímateľa</w:t>
      </w:r>
      <w:r w:rsidR="007F17A2" w:rsidRPr="00AE6793">
        <w:t>/partnera</w:t>
      </w:r>
      <w:r w:rsidRPr="000064C7">
        <w:t xml:space="preserve"> musí byť realizovaná v období oprávnenosti výdavkov a v súlade s oprávneným obdobím pre výdavky stanovené vo výzve/vyzvaní a v zmluve</w:t>
      </w:r>
      <w:r w:rsidRPr="00AE6793">
        <w:t xml:space="preserve"> o poskytnutí NFP,</w:t>
      </w:r>
    </w:p>
    <w:p w:rsidR="00866C54" w:rsidRPr="000064C7" w:rsidRDefault="00866C54" w:rsidP="00AE6793">
      <w:pPr>
        <w:pStyle w:val="Odsekzoznamu"/>
        <w:numPr>
          <w:ilvl w:val="0"/>
          <w:numId w:val="125"/>
        </w:numPr>
        <w:spacing w:before="120" w:after="120" w:line="288" w:lineRule="auto"/>
        <w:jc w:val="both"/>
      </w:pPr>
      <w:r w:rsidRPr="00AE6793">
        <w:t>v</w:t>
      </w:r>
      <w:r w:rsidRPr="000064C7">
        <w:t>yužitie preddavkových platieb musí byť v súlade s podmienkami verejného obstarávania a rovnako musí by</w:t>
      </w:r>
      <w:r w:rsidRPr="00867FF7">
        <w:t>ť v súlade s podmienkami zmluvy uzavretej medzi prijímateľom a </w:t>
      </w:r>
      <w:r w:rsidRPr="000064C7">
        <w:t>dodávateľom</w:t>
      </w:r>
      <w:r w:rsidRPr="00AE6793">
        <w:t xml:space="preserve">/poskytovateľom </w:t>
      </w:r>
      <w:r w:rsidRPr="000064C7">
        <w:t>a bežnou obchodnou praxou</w:t>
      </w:r>
      <w:r w:rsidRPr="00AE6793">
        <w:footnoteReference w:id="20"/>
      </w:r>
      <w:r w:rsidRPr="00AE6793">
        <w:rPr>
          <w:vertAlign w:val="superscript"/>
        </w:rPr>
        <w:t xml:space="preserve">. </w:t>
      </w:r>
      <w:r w:rsidRPr="000064C7">
        <w:t xml:space="preserve">Možnosť poskytovania preddavkových platieb preto musí byť súčasťou pôvodnej zmluvy uzavretej medzi prijímateľom a dodávateľom, ktorá bola </w:t>
      </w:r>
      <w:r w:rsidRPr="00867FF7">
        <w:t>výsledkom verejného obstarávania, nakoľko poskytovanie preddavkových platieb v prípade dodatku k pôvodnej zmluve by predstavovalo zmenu ekonomickej rovnováhy a preto je takýto dodatok neprípustný,</w:t>
      </w:r>
    </w:p>
    <w:p w:rsidR="00866C54" w:rsidRPr="000064C7" w:rsidRDefault="00866C54" w:rsidP="00AE6793">
      <w:pPr>
        <w:pStyle w:val="Odsekzoznamu"/>
        <w:numPr>
          <w:ilvl w:val="0"/>
          <w:numId w:val="125"/>
        </w:numPr>
        <w:spacing w:before="120" w:after="120" w:line="288" w:lineRule="auto"/>
        <w:jc w:val="both"/>
      </w:pPr>
      <w:r w:rsidRPr="00AE6793">
        <w:t>d</w:t>
      </w:r>
      <w:r w:rsidRPr="000064C7">
        <w:t>odávateľ</w:t>
      </w:r>
      <w:r w:rsidRPr="00AE6793">
        <w:t>/poskytovateľ</w:t>
      </w:r>
      <w:r w:rsidRPr="000064C7">
        <w:t>,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w:t>
      </w:r>
      <w:r w:rsidRPr="00867FF7">
        <w:t>ystaviť zúčtovaciu faktúru pri reálnom dodaní tovaru/služieb/stavebných prác,</w:t>
      </w:r>
    </w:p>
    <w:p w:rsidR="00866C54" w:rsidRPr="000064C7" w:rsidRDefault="00866C54" w:rsidP="00AE6793">
      <w:pPr>
        <w:pStyle w:val="Odsekzoznamu"/>
        <w:numPr>
          <w:ilvl w:val="0"/>
          <w:numId w:val="125"/>
        </w:numPr>
        <w:spacing w:before="120" w:after="120" w:line="288" w:lineRule="auto"/>
        <w:jc w:val="both"/>
      </w:pPr>
      <w:r w:rsidRPr="00AE6793">
        <w:t>p</w:t>
      </w:r>
      <w:r w:rsidRPr="000064C7">
        <w:t>redmet plnenia (teda tovary, služby, stavebné práce), ktorý bol uhradený na základe preddavkovej platby musí byť skutočne dodaný v čase realizácie projektu, najneskôr do 12 mesiacov od poskytnutia preddavkovej platby dodávateľovi</w:t>
      </w:r>
      <w:r w:rsidRPr="00AE6793">
        <w:footnoteReference w:id="21"/>
      </w:r>
      <w:r w:rsidR="00877685">
        <w:t>,</w:t>
      </w:r>
    </w:p>
    <w:p w:rsidR="00866C54" w:rsidRPr="000064C7" w:rsidRDefault="007F17A2" w:rsidP="00AE6793">
      <w:pPr>
        <w:pStyle w:val="Odsekzoznamu"/>
        <w:numPr>
          <w:ilvl w:val="0"/>
          <w:numId w:val="125"/>
        </w:numPr>
        <w:spacing w:before="120" w:after="120" w:line="288" w:lineRule="auto"/>
        <w:jc w:val="both"/>
      </w:pPr>
      <w:r w:rsidRPr="00AE6793">
        <w:t>p</w:t>
      </w:r>
      <w:r w:rsidR="00866C54" w:rsidRPr="000064C7">
        <w:t>rijímateľ</w:t>
      </w:r>
      <w:r w:rsidRPr="00AE6793">
        <w:t xml:space="preserve"> (v relevantných prípadoch aj za partnera)</w:t>
      </w:r>
      <w:r w:rsidR="00866C54" w:rsidRPr="000064C7">
        <w:t xml:space="preserve"> predkladá riadiacemu orgánu zúčtovanie preddav</w:t>
      </w:r>
      <w:r w:rsidRPr="00AE6793">
        <w:t xml:space="preserve">kovej platby na príslušnom formulári (viď. príloha č. </w:t>
      </w:r>
      <w:r w:rsidR="00877685">
        <w:t>41</w:t>
      </w:r>
      <w:r w:rsidRPr="00AE6793">
        <w:t xml:space="preserve">) </w:t>
      </w:r>
      <w:r w:rsidR="00866C54" w:rsidRPr="000064C7">
        <w:t>spolu s ďalšími relevantnými prílohami</w:t>
      </w:r>
      <w:r w:rsidRPr="00AE6793">
        <w:t xml:space="preserve"> preukazujúcimi dodanie plnenia</w:t>
      </w:r>
      <w:r w:rsidR="00866C54" w:rsidRPr="000064C7">
        <w:t>;</w:t>
      </w:r>
    </w:p>
    <w:p w:rsidR="00866C54" w:rsidRPr="009B14EA" w:rsidRDefault="007F17A2" w:rsidP="00AE6793">
      <w:pPr>
        <w:pStyle w:val="Odsekzoznamu"/>
        <w:numPr>
          <w:ilvl w:val="0"/>
          <w:numId w:val="125"/>
        </w:numPr>
        <w:spacing w:before="120" w:after="120" w:line="288" w:lineRule="auto"/>
        <w:jc w:val="both"/>
      </w:pPr>
      <w:r w:rsidRPr="00AE6793">
        <w:t>o</w:t>
      </w:r>
      <w:r w:rsidR="00866C54" w:rsidRPr="000064C7">
        <w:t>verenie dodania predmetu plnenia zabezpečí RO</w:t>
      </w:r>
      <w:r w:rsidR="00833A5F">
        <w:t xml:space="preserve"> pre OP EVS</w:t>
      </w:r>
      <w:r w:rsidR="00866C54" w:rsidRPr="000064C7">
        <w:t xml:space="preserve"> v rámci výkonu kontroly projektu v súlade s kapitolou </w:t>
      </w:r>
      <w:r w:rsidR="003342EC">
        <w:t>PpP</w:t>
      </w:r>
      <w:r w:rsidR="00676BCF">
        <w:t xml:space="preserve"> č. 3.2 „Finančná k</w:t>
      </w:r>
      <w:r w:rsidR="00676BCF" w:rsidRPr="0073389C">
        <w:t>ontrola na mieste</w:t>
      </w:r>
      <w:r w:rsidR="00676BCF">
        <w:t>“</w:t>
      </w:r>
      <w:r w:rsidR="00866C54" w:rsidRPr="00867FF7">
        <w:t>;</w:t>
      </w:r>
    </w:p>
    <w:p w:rsidR="00866C54" w:rsidRPr="000064C7" w:rsidRDefault="007F17A2" w:rsidP="00AE6793">
      <w:pPr>
        <w:pStyle w:val="Odsekzoznamu"/>
        <w:numPr>
          <w:ilvl w:val="0"/>
          <w:numId w:val="125"/>
        </w:numPr>
        <w:spacing w:before="120" w:after="120" w:line="288" w:lineRule="auto"/>
        <w:jc w:val="both"/>
      </w:pPr>
      <w:r w:rsidRPr="00AE6793">
        <w:t>v</w:t>
      </w:r>
      <w:r w:rsidR="00866C54" w:rsidRPr="000064C7">
        <w:t>ýdavok spĺňa všetky ostatné podmienky oprávnenosti výdavkov a zmluvy o poskytnutí NFP;</w:t>
      </w:r>
    </w:p>
    <w:p w:rsidR="00993A6C" w:rsidRPr="0073389C" w:rsidRDefault="00866C54" w:rsidP="00AE6793">
      <w:pPr>
        <w:pStyle w:val="Odsekzoznamu"/>
        <w:numPr>
          <w:ilvl w:val="0"/>
          <w:numId w:val="125"/>
        </w:numPr>
        <w:spacing w:before="120" w:after="120" w:line="288" w:lineRule="auto"/>
        <w:jc w:val="both"/>
      </w:pPr>
      <w:r w:rsidRPr="00867FF7">
        <w:t>RO</w:t>
      </w:r>
      <w:r w:rsidR="007F17A2" w:rsidRPr="00AE6793">
        <w:t xml:space="preserve"> pre OP EVS</w:t>
      </w:r>
      <w:r w:rsidRPr="000064C7">
        <w:t xml:space="preserve"> v prípade povolenia možnosti využitia preddavkových platieb definuje aj maximálny limit pre výšku preddavkovej platby, ktorý môže byť rozdielny v závislosti od predmetu plnenia a ďalších špecifík, a prípadné ďalšie pravidlá pre overenie plnenia v rámci využitia preddavkových platieb, pri dodržaní podmienok stanovených Systémom riadenia EŠIF</w:t>
      </w:r>
      <w:r w:rsidR="00AE5A8F" w:rsidRPr="007F17A2">
        <w:t>;</w:t>
      </w:r>
    </w:p>
    <w:p w:rsidR="00AD59C9" w:rsidRPr="000064C7" w:rsidRDefault="00AD59C9" w:rsidP="00AE6793">
      <w:pPr>
        <w:pStyle w:val="Odsekzoznamu"/>
        <w:numPr>
          <w:ilvl w:val="0"/>
          <w:numId w:val="125"/>
        </w:numPr>
        <w:spacing w:before="120" w:after="120" w:line="288" w:lineRule="auto"/>
        <w:jc w:val="both"/>
      </w:pPr>
      <w:r>
        <w:t>p</w:t>
      </w:r>
      <w:r w:rsidRPr="000064C7">
        <w:t xml:space="preserve">rípadný preplatok vzniknutý zo zúčtovania preddavkovej platby je prijímateľ povinný vrátiť RO </w:t>
      </w:r>
      <w:r>
        <w:t xml:space="preserve">pre OP EVS </w:t>
      </w:r>
      <w:r w:rsidRPr="000064C7">
        <w:t>najneskôr spolu s predložením doplňujúcich údajov k preukázaniu dodania predmetu plnenia. Vysporiadanie identifikovaných nezrovnalostí z preddavkových platieb nie je týmto odsekom dotknuté</w:t>
      </w:r>
      <w:r>
        <w:t>;</w:t>
      </w:r>
    </w:p>
    <w:p w:rsidR="00AD59C9" w:rsidRPr="007F17A2" w:rsidRDefault="00AD59C9" w:rsidP="00AE6793">
      <w:pPr>
        <w:pStyle w:val="Odsekzoznamu"/>
        <w:numPr>
          <w:ilvl w:val="0"/>
          <w:numId w:val="125"/>
        </w:numPr>
        <w:spacing w:before="120" w:after="120" w:line="288" w:lineRule="auto"/>
        <w:jc w:val="both"/>
      </w:pPr>
      <w:r>
        <w:t>p</w:t>
      </w:r>
      <w:r w:rsidRPr="000064C7">
        <w:t>rípadný nedoplatok vzniknutý zo zúčtovania preddavkovej platby posudzuje RO</w:t>
      </w:r>
      <w:r>
        <w:t xml:space="preserve"> pre OP EVS</w:t>
      </w:r>
      <w:r w:rsidRPr="000064C7">
        <w:t xml:space="preserve"> z hľadiska splnenia podmienok oprávnenosti výdavkov a na základe daného posúdenia rozhodne o jeho oprávnenosti alebo neoprávnenosti. </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výdavok, ktorý bol uplatnený voči poskytovateľovi na základe zmenených prvotných dokumentov (napr. prezenčná listina, pracovné výkazy a pod.);</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nebol prijímateľom preukázaný a uplatnený v žiadosti o platbu (refundáciu/zúčtovanie zálohovej platby/zúčtovanie predfinancovania) najneskôr do</w:t>
      </w:r>
      <w:r w:rsidR="001F3CA3" w:rsidRPr="0073389C">
        <w:t xml:space="preserve"> konca obdobia oprávnenosti</w:t>
      </w:r>
      <w:r w:rsidRPr="0073389C">
        <w:t>;</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prijímateľa/užívateľa</w:t>
      </w:r>
      <w:r w:rsidR="00AC24B5">
        <w:t xml:space="preserve"> </w:t>
      </w:r>
      <w:r w:rsidRPr="0073389C">
        <w:t>a</w:t>
      </w:r>
      <w:r w:rsidR="00AC24B5">
        <w:t xml:space="preserve"> </w:t>
      </w:r>
      <w:r w:rsidRPr="0073389C">
        <w:t>poskytnutými príspevkami/dotáciami z verejných zdrojov, aj kumulovane;</w:t>
      </w:r>
    </w:p>
    <w:p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t>priame dane</w:t>
      </w:r>
      <w:r w:rsidR="004F28ED">
        <w:rPr>
          <w:rStyle w:val="Odkaznapoznmkupodiarou"/>
          <w:szCs w:val="19"/>
        </w:rPr>
        <w:footnoteReference w:id="22"/>
      </w:r>
      <w:r w:rsidRPr="00EF163F">
        <w:rPr>
          <w:szCs w:val="19"/>
        </w:rPr>
        <w:t xml:space="preserve"> (napr. daň z nehnuteľnosti, daň z motorových vozidiel a pod.)</w:t>
      </w:r>
      <w:r w:rsidR="004F28ED">
        <w:rPr>
          <w:szCs w:val="19"/>
        </w:rPr>
        <w:t>;</w:t>
      </w:r>
    </w:p>
    <w:p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rsidR="00EA4707"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r w:rsidR="00EA4707">
        <w:rPr>
          <w:szCs w:val="19"/>
        </w:rPr>
        <w:t>;</w:t>
      </w:r>
    </w:p>
    <w:p w:rsidR="00D150FE" w:rsidRPr="004F28ED" w:rsidRDefault="00EA4707" w:rsidP="008F19C3">
      <w:pPr>
        <w:pStyle w:val="Odsekzoznamu"/>
        <w:numPr>
          <w:ilvl w:val="0"/>
          <w:numId w:val="7"/>
        </w:numPr>
        <w:spacing w:before="120" w:after="120" w:line="288" w:lineRule="auto"/>
        <w:ind w:left="567" w:hanging="283"/>
        <w:contextualSpacing w:val="0"/>
        <w:jc w:val="both"/>
        <w:rPr>
          <w:szCs w:val="19"/>
        </w:rPr>
      </w:pPr>
      <w:r>
        <w:rPr>
          <w:szCs w:val="19"/>
        </w:rPr>
        <w:t>výdavky na tvorbu sociálneho fondu.</w:t>
      </w:r>
    </w:p>
    <w:p w:rsidR="00D150FE" w:rsidRPr="0073389C" w:rsidRDefault="00D150FE" w:rsidP="00992076">
      <w:pPr>
        <w:spacing w:before="120" w:after="120" w:line="288" w:lineRule="auto"/>
        <w:jc w:val="both"/>
      </w:pPr>
    </w:p>
    <w:p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rsidR="00AE5A8F" w:rsidRPr="0073389C" w:rsidRDefault="00AE5A8F" w:rsidP="00E61650">
      <w:pPr>
        <w:autoSpaceDE w:val="0"/>
        <w:autoSpaceDN w:val="0"/>
        <w:adjustRightInd w:val="0"/>
        <w:spacing w:before="120" w:after="120" w:line="288" w:lineRule="auto"/>
        <w:jc w:val="both"/>
      </w:pPr>
      <w:r w:rsidRPr="0073389C">
        <w:lastRenderedPageBreak/>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3"/>
      </w:r>
      <w:r w:rsidRPr="00965E93">
        <w:t>.</w:t>
      </w:r>
    </w:p>
    <w:p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w:t>
      </w:r>
      <w:r w:rsidRPr="0073389C">
        <w:lastRenderedPageBreak/>
        <w:t>odvodov za doplnkové dôchodkové sporenie, odvod za sumu príspevku zo sociálneho fondu, resp. iného fakultatívneho príspevku zamestnávateľa, ktoré si nebude nárokovať.</w:t>
      </w:r>
    </w:p>
    <w:p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4"/>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5"/>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6"/>
      </w:r>
      <w:r w:rsidR="00694363" w:rsidRPr="0073389C">
        <w:t>),</w:t>
      </w:r>
      <w:r w:rsidRPr="0073389C">
        <w:t xml:space="preserve"> ako aj povinné odvody</w:t>
      </w:r>
      <w:r w:rsidRPr="0073389C">
        <w:rPr>
          <w:rStyle w:val="Odkaznapoznmkupodiarou"/>
          <w:sz w:val="19"/>
        </w:rPr>
        <w:footnoteReference w:id="27"/>
      </w:r>
      <w:r w:rsidRPr="0073389C">
        <w:t xml:space="preserve"> za zamestnávateľa; </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rsidR="00ED03C8" w:rsidRPr="0073389C" w:rsidRDefault="00ED03C8" w:rsidP="00ED03C8">
      <w:pPr>
        <w:pStyle w:val="Zoznamsodrkami2"/>
        <w:numPr>
          <w:ilvl w:val="0"/>
          <w:numId w:val="0"/>
        </w:numPr>
        <w:ind w:left="426" w:hanging="426"/>
        <w:contextualSpacing w:val="0"/>
        <w:jc w:val="both"/>
      </w:pPr>
    </w:p>
    <w:p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8"/>
      </w:r>
      <w:r w:rsidRPr="0073389C">
        <w:t xml:space="preserve">, resp. odmeny na základe dohôd o </w:t>
      </w:r>
      <w:r w:rsidR="001F6828" w:rsidRPr="0073389C">
        <w:t>prác</w:t>
      </w:r>
      <w:r w:rsidR="00CE6423">
        <w:t>ách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29"/>
      </w:r>
      <w:r w:rsidRPr="0073389C">
        <w:t>), ako aj povinné odvody za zamestnávateľa</w:t>
      </w:r>
      <w:r w:rsidRPr="0073389C">
        <w:rPr>
          <w:rStyle w:val="Odkaznapoznmkupodiarou"/>
          <w:sz w:val="19"/>
        </w:rPr>
        <w:footnoteReference w:id="30"/>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rsidR="000D5577" w:rsidRPr="0073389C" w:rsidRDefault="00ED03C8" w:rsidP="004E646D">
      <w:pPr>
        <w:pStyle w:val="Zoznamsodrkami2"/>
        <w:numPr>
          <w:ilvl w:val="0"/>
          <w:numId w:val="0"/>
        </w:numPr>
        <w:spacing w:before="120" w:after="120" w:line="288" w:lineRule="auto"/>
        <w:contextualSpacing w:val="0"/>
        <w:jc w:val="both"/>
      </w:pPr>
      <w:r w:rsidRPr="0073389C">
        <w:lastRenderedPageBreak/>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rsidR="000D5577" w:rsidRPr="0073389C" w:rsidRDefault="000D5577" w:rsidP="00ED03C8">
      <w:pPr>
        <w:autoSpaceDE w:val="0"/>
        <w:autoSpaceDN w:val="0"/>
        <w:adjustRightInd w:val="0"/>
        <w:spacing w:line="288" w:lineRule="auto"/>
        <w:jc w:val="both"/>
      </w:pPr>
    </w:p>
    <w:p w:rsidR="000D5577" w:rsidRPr="0073389C" w:rsidRDefault="000D5577" w:rsidP="000D5577">
      <w:pPr>
        <w:jc w:val="right"/>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rsidR="000D5577" w:rsidRPr="0073389C" w:rsidRDefault="000D5577" w:rsidP="000D5577">
      <w:pPr>
        <w:jc w:val="right"/>
      </w:pPr>
    </w:p>
    <w:p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31"/>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2"/>
      </w:r>
      <w:r w:rsidRPr="009B4AEF">
        <w:rPr>
          <w:rFonts w:cs="Arial"/>
          <w:color w:val="000000"/>
          <w:szCs w:val="19"/>
          <w:lang w:eastAsia="en-AU"/>
        </w:rPr>
        <w:t xml:space="preserve"> je oprávnená maximálne do výšky 30% súčtu funkčných platov/miezd uvedených v platových dekrétoch (bez odmien) za predchádzajúcich 6 mesiacov (vrátane mesiaca, keď je odmena priznaná)</w:t>
      </w:r>
      <w:r w:rsidRPr="009B4AEF">
        <w:rPr>
          <w:rStyle w:val="Odkaznapoznmkupodiarou"/>
          <w:rFonts w:cs="Arial"/>
          <w:color w:val="000000"/>
          <w:sz w:val="19"/>
          <w:szCs w:val="19"/>
          <w:lang w:eastAsia="en-AU"/>
        </w:rPr>
        <w:footnoteReference w:id="33"/>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4"/>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w:t>
      </w:r>
      <w:r w:rsidRPr="0073389C">
        <w:rPr>
          <w:rFonts w:ascii="Arial" w:hAnsi="Arial" w:cs="Arial"/>
          <w:sz w:val="19"/>
          <w:szCs w:val="19"/>
          <w:lang w:val="sk-SK"/>
        </w:rPr>
        <w:lastRenderedPageBreak/>
        <w:t xml:space="preserve">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35"/>
      </w:r>
      <w:r w:rsidRPr="0073389C">
        <w:t>.</w:t>
      </w:r>
    </w:p>
    <w:p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v bode 18 tejto kapitoly</w:t>
      </w:r>
      <w:r w:rsidR="00CC7DDB">
        <w:t>.</w:t>
      </w:r>
    </w:p>
    <w:p w:rsidR="00D91343" w:rsidRPr="0073389C" w:rsidRDefault="00D91343" w:rsidP="0067438F">
      <w:pPr>
        <w:spacing w:before="120" w:after="120" w:line="288" w:lineRule="auto"/>
        <w:jc w:val="both"/>
      </w:pPr>
    </w:p>
    <w:p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36"/>
      </w:r>
    </w:p>
    <w:p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 xml:space="preserve">a zároveň </w:t>
      </w:r>
      <w:r w:rsidRPr="0073389C">
        <w:rPr>
          <w:rFonts w:ascii="Arial" w:hAnsi="Arial" w:cs="Arial"/>
          <w:sz w:val="19"/>
          <w:szCs w:val="19"/>
        </w:rPr>
        <w:lastRenderedPageBreak/>
        <w:t>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rsidR="00C41F25" w:rsidRPr="0073389C" w:rsidRDefault="00C41F25" w:rsidP="0067438F">
      <w:pPr>
        <w:pStyle w:val="Zoznamsodrkami2"/>
        <w:numPr>
          <w:ilvl w:val="0"/>
          <w:numId w:val="0"/>
        </w:numPr>
        <w:spacing w:before="120" w:after="120" w:line="288" w:lineRule="auto"/>
        <w:contextualSpacing w:val="0"/>
        <w:jc w:val="both"/>
      </w:pPr>
      <w:r w:rsidRPr="0088392D">
        <w:rPr>
          <w:b/>
        </w:rPr>
        <w:lastRenderedPageBreak/>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20"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37"/>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38"/>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rsidR="000F684D" w:rsidRPr="0073389C" w:rsidRDefault="000F684D" w:rsidP="000F684D">
      <w:pPr>
        <w:spacing w:line="288" w:lineRule="auto"/>
        <w:jc w:val="both"/>
      </w:pPr>
    </w:p>
    <w:p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39"/>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40"/>
      </w:r>
      <w:r w:rsidRPr="00B13AD8">
        <w:rPr>
          <w:rFonts w:cs="Arial"/>
          <w:szCs w:val="19"/>
        </w:rPr>
        <w:t>, ktorá zahŕňa výdavky na ubytovanie, stravné a cestovné v SR</w:t>
      </w:r>
      <w:r w:rsidRPr="00B13AD8">
        <w:rPr>
          <w:rStyle w:val="Odkaznapoznmkupodiarou"/>
          <w:rFonts w:cs="Arial"/>
          <w:sz w:val="19"/>
          <w:szCs w:val="19"/>
        </w:rPr>
        <w:footnoteReference w:id="41"/>
      </w:r>
      <w:r w:rsidRPr="00B13AD8">
        <w:rPr>
          <w:rFonts w:cs="Arial"/>
          <w:szCs w:val="19"/>
        </w:rPr>
        <w:t xml:space="preserve">. </w:t>
      </w:r>
    </w:p>
    <w:p w:rsidR="008F3E50" w:rsidRDefault="008F3E50" w:rsidP="000F684D">
      <w:pPr>
        <w:spacing w:line="288" w:lineRule="auto"/>
        <w:jc w:val="both"/>
        <w:rPr>
          <w:rFonts w:cs="Arial"/>
          <w:szCs w:val="19"/>
        </w:rPr>
      </w:pPr>
      <w:r w:rsidRPr="00B13AD8">
        <w:rPr>
          <w:rFonts w:cs="Arial"/>
          <w:szCs w:val="19"/>
        </w:rPr>
        <w:t xml:space="preserve">Uplatnenie náhrad per diems nie je možné pri dlhodobých pobytoch alebo u osôb, ktoré sa na realizácii projektu podieľajú na základe pracovnoprávnych alebo štátnozamestnaneckých vzťahov podľa slovenských </w:t>
      </w:r>
      <w:r w:rsidRPr="00B13AD8">
        <w:rPr>
          <w:rFonts w:cs="Arial"/>
          <w:szCs w:val="19"/>
        </w:rPr>
        <w:lastRenderedPageBreak/>
        <w:t>právnych predpisov. V prípade stravného sú expertovi hradené per diems v plnej výške 80 EUR</w:t>
      </w:r>
      <w:r w:rsidRPr="00B13AD8">
        <w:rPr>
          <w:rStyle w:val="Odkaznapoznmkupodiarou"/>
          <w:rFonts w:cs="Arial"/>
          <w:sz w:val="19"/>
          <w:szCs w:val="19"/>
        </w:rPr>
        <w:footnoteReference w:id="42"/>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3"/>
      </w:r>
      <w:r w:rsidRPr="00B13AD8">
        <w:rPr>
          <w:rFonts w:cs="Arial"/>
          <w:szCs w:val="19"/>
        </w:rPr>
        <w:t xml:space="preserve"> za prepravu zahraničného experta do/zo SR je oprávneným výdavkom nad rámec per diems.</w:t>
      </w:r>
    </w:p>
    <w:p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4"/>
      </w:r>
    </w:p>
    <w:p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45"/>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46"/>
      </w:r>
      <w:r w:rsidR="00032465" w:rsidRPr="00032465" w:rsidDel="00EC028B">
        <w:rPr>
          <w:rFonts w:ascii="Arial" w:hAnsi="Arial" w:cs="Arial"/>
          <w:sz w:val="19"/>
          <w:szCs w:val="19"/>
          <w:lang w:eastAsia="en-US"/>
        </w:rPr>
        <w:t xml:space="preserve"> </w:t>
      </w:r>
    </w:p>
    <w:p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pravidlám oprávnenosti pre </w:t>
      </w:r>
      <w:r w:rsidR="00DA0EED" w:rsidRPr="009258CF">
        <w:rPr>
          <w:color w:val="000000"/>
          <w:sz w:val="19"/>
          <w:szCs w:val="19"/>
        </w:rPr>
        <w:t>najčastejšie sa vyskytujúce skupiny výdavkov</w:t>
      </w:r>
      <w:r w:rsidR="002F183D" w:rsidRPr="009258CF">
        <w:rPr>
          <w:rFonts w:cs="Arial"/>
          <w:color w:val="auto"/>
          <w:sz w:val="19"/>
          <w:szCs w:val="19"/>
          <w:lang w:val="sk-SK"/>
        </w:rPr>
        <w:t>, ktorý je zverejnený na webovom sídle</w:t>
      </w:r>
      <w:r w:rsidR="002F183D" w:rsidRPr="009258CF">
        <w:rPr>
          <w:rFonts w:cs="Arial"/>
          <w:color w:val="000000" w:themeColor="text1"/>
          <w:sz w:val="19"/>
          <w:szCs w:val="19"/>
          <w:lang w:val="sk-SK"/>
        </w:rPr>
        <w:t xml:space="preserve"> </w:t>
      </w:r>
      <w:hyperlink r:id="rId22"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xml:space="preserve">. V prípade, ak sa v procese implementácie projektu </w:t>
      </w:r>
      <w:r w:rsidRPr="007A5085">
        <w:rPr>
          <w:rFonts w:cs="Arial"/>
          <w:b w:val="0"/>
          <w:color w:val="auto"/>
          <w:sz w:val="19"/>
          <w:szCs w:val="19"/>
          <w:lang w:val="sk-SK"/>
        </w:rPr>
        <w:lastRenderedPageBreak/>
        <w:t>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47"/>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48"/>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rsidR="000627E6" w:rsidRPr="0073389C" w:rsidRDefault="000627E6" w:rsidP="00024BF3">
      <w:pPr>
        <w:pStyle w:val="Odsekzoznamu"/>
        <w:spacing w:before="120" w:after="120" w:line="288" w:lineRule="auto"/>
        <w:ind w:left="0"/>
        <w:contextualSpacing w:val="0"/>
        <w:jc w:val="both"/>
      </w:pPr>
    </w:p>
    <w:p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rsidR="00636C0F" w:rsidRDefault="00636C0F" w:rsidP="00636C0F">
      <w:pPr>
        <w:pStyle w:val="Odsekzoznamu"/>
        <w:spacing w:before="120" w:after="120" w:line="288" w:lineRule="auto"/>
        <w:ind w:left="426"/>
        <w:contextualSpacing w:val="0"/>
        <w:jc w:val="both"/>
        <w:rPr>
          <w:b/>
        </w:rPr>
      </w:pPr>
    </w:p>
    <w:p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49"/>
      </w:r>
      <w:r w:rsidRPr="0073389C">
        <w:rPr>
          <w:rFonts w:ascii="Arial" w:hAnsi="Arial" w:cs="Arial"/>
          <w:b/>
          <w:sz w:val="19"/>
          <w:szCs w:val="19"/>
          <w:lang w:val="sk-SK" w:eastAsia="en-US"/>
        </w:rPr>
        <w:t xml:space="preserve">. </w:t>
      </w:r>
    </w:p>
    <w:p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50"/>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51"/>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2"/>
      </w:r>
      <w:r w:rsidRPr="0073389C">
        <w:rPr>
          <w:rFonts w:ascii="Arial" w:hAnsi="Arial" w:cs="Arial"/>
          <w:sz w:val="19"/>
          <w:szCs w:val="19"/>
        </w:rPr>
        <w:t xml:space="preserve">); </w:t>
      </w:r>
    </w:p>
    <w:p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53"/>
      </w:r>
      <w:r w:rsidRPr="0073389C">
        <w:t xml:space="preserve"> použitého zariadenia je nižšia ako výdavky na obdobné nové zariadenie; </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54"/>
      </w:r>
      <w:r w:rsidRPr="0073389C">
        <w:t xml:space="preserve">; </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lastRenderedPageBreak/>
        <w:t>použité zariadenie je potrebné pre daný projekt a vyhovuje platným normám a štandardom;</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55"/>
      </w:r>
      <w:r w:rsidRPr="0073389C">
        <w:rPr>
          <w:rFonts w:cs="Arial"/>
          <w:b w:val="0"/>
          <w:color w:val="auto"/>
          <w:sz w:val="19"/>
          <w:szCs w:val="19"/>
          <w:lang w:val="sk-SK"/>
        </w:rPr>
        <w:t xml:space="preserve"> nie sú oprávnené, ak:</w:t>
      </w:r>
    </w:p>
    <w:p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rsidR="00636C0F" w:rsidRDefault="00636C0F" w:rsidP="00636C0F">
      <w:pPr>
        <w:spacing w:before="120" w:after="120" w:line="288" w:lineRule="auto"/>
        <w:ind w:left="426"/>
        <w:jc w:val="both"/>
        <w:rPr>
          <w:b/>
        </w:rPr>
      </w:pPr>
    </w:p>
    <w:p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56"/>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57"/>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58"/>
      </w:r>
    </w:p>
    <w:p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lastRenderedPageBreak/>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rsidR="00B449FC" w:rsidRPr="0027405B" w:rsidRDefault="00793D6D" w:rsidP="0027405B">
      <w:pPr>
        <w:spacing w:before="120" w:after="120" w:line="288" w:lineRule="auto"/>
        <w:jc w:val="both"/>
        <w:rPr>
          <w:rFonts w:cs="Arial"/>
        </w:rPr>
      </w:pPr>
      <w:r w:rsidRPr="0027405B">
        <w:t>V súvislosti s</w:t>
      </w:r>
      <w:r>
        <w:t xml:space="preserve"> realizáciou výdavkov </w:t>
      </w:r>
      <w:r w:rsidRPr="0027405B">
        <w:t>z paušáln</w:t>
      </w:r>
      <w:r w:rsidR="00096EC5">
        <w:t xml:space="preserve">ej sadzby </w:t>
      </w:r>
      <w:r w:rsidRPr="0027405B">
        <w:t>v rámci zjednodušeného vykazovania výdavkov</w:t>
      </w:r>
      <w:r>
        <w:t xml:space="preserve"> (ďalej len „ZVV“) </w:t>
      </w:r>
      <w:r w:rsidRPr="0027405B">
        <w:t xml:space="preserve"> </w:t>
      </w:r>
      <w:r>
        <w:t xml:space="preserve">v súlade s </w:t>
      </w:r>
      <w:r w:rsidRPr="0027405B">
        <w:t xml:space="preserve">§16a „Zjednodušené vykazovanie výdavkov“ zákona </w:t>
      </w:r>
      <w:r w:rsidRPr="0073389C">
        <w:rPr>
          <w:rFonts w:cs="Arial"/>
        </w:rPr>
        <w:t>o príspevku z</w:t>
      </w:r>
      <w:r>
        <w:rPr>
          <w:rFonts w:cs="Arial"/>
        </w:rPr>
        <w:t> </w:t>
      </w:r>
      <w:r w:rsidRPr="0073389C">
        <w:rPr>
          <w:rFonts w:cs="Arial"/>
        </w:rPr>
        <w:t>EŠIF</w:t>
      </w:r>
      <w:r>
        <w:rPr>
          <w:rFonts w:cs="Arial"/>
        </w:rPr>
        <w:t xml:space="preserve"> je</w:t>
      </w:r>
      <w:r w:rsidR="00CB778D">
        <w:rPr>
          <w:rFonts w:cs="Arial"/>
        </w:rPr>
        <w:t> </w:t>
      </w:r>
      <w:r>
        <w:rPr>
          <w:rFonts w:cs="Arial"/>
        </w:rPr>
        <w:t>prijímateľ</w:t>
      </w:r>
      <w:r w:rsidR="00CB778D">
        <w:rPr>
          <w:rFonts w:cs="Arial"/>
        </w:rPr>
        <w:t xml:space="preserve">/partner </w:t>
      </w:r>
      <w:r>
        <w:rPr>
          <w:rFonts w:cs="Arial"/>
        </w:rPr>
        <w:t xml:space="preserve">oprávnený použiť finančné prostriedky (verejné financie) určené na krytie ostatných nákladov projektu (výdavkov) z paušálnej sadzby najskôr po preukázanom vzniku </w:t>
      </w:r>
      <w:r w:rsidR="002E2814">
        <w:rPr>
          <w:rFonts w:cs="Arial"/>
        </w:rPr>
        <w:t>mzdových výdavkov</w:t>
      </w:r>
      <w:r>
        <w:rPr>
          <w:rFonts w:cs="Arial"/>
        </w:rPr>
        <w:t xml:space="preserve"> –</w:t>
      </w:r>
      <w:r w:rsidR="002E2814">
        <w:rPr>
          <w:rFonts w:cs="Arial"/>
        </w:rPr>
        <w:t xml:space="preserve"> priam</w:t>
      </w:r>
      <w:r w:rsidR="004044A4">
        <w:rPr>
          <w:rFonts w:cs="Arial"/>
        </w:rPr>
        <w:t>y</w:t>
      </w:r>
      <w:r w:rsidR="002E2814">
        <w:rPr>
          <w:rFonts w:cs="Arial"/>
        </w:rPr>
        <w:t>ch</w:t>
      </w:r>
      <w:r>
        <w:rPr>
          <w:rFonts w:cs="Arial"/>
        </w:rPr>
        <w:t xml:space="preserve"> mzdov</w:t>
      </w:r>
      <w:r w:rsidR="002E2814">
        <w:rPr>
          <w:rFonts w:cs="Arial"/>
        </w:rPr>
        <w:t>ých nákladov</w:t>
      </w:r>
      <w:r>
        <w:rPr>
          <w:rFonts w:cs="Arial"/>
        </w:rPr>
        <w:t xml:space="preserve"> </w:t>
      </w:r>
      <w:r w:rsidR="00CB778D">
        <w:rPr>
          <w:rFonts w:cs="Arial"/>
        </w:rPr>
        <w:t xml:space="preserve">v súlade s čl. 68 ods. 1 písm. b) Všeobecného nariadenia alebo </w:t>
      </w:r>
      <w:r w:rsidR="00DD32C7">
        <w:rPr>
          <w:rFonts w:cs="Arial"/>
        </w:rPr>
        <w:br/>
      </w:r>
      <w:r w:rsidR="00CB778D" w:rsidRPr="0027405B">
        <w:rPr>
          <w:rFonts w:cs="Arial"/>
        </w:rPr>
        <w:t>s čl. 14 ods. 2 Nariadenia o</w:t>
      </w:r>
      <w:r w:rsidR="00CB778D">
        <w:rPr>
          <w:rFonts w:cs="Arial"/>
        </w:rPr>
        <w:t> </w:t>
      </w:r>
      <w:r w:rsidR="00CB778D" w:rsidRPr="0027405B">
        <w:rPr>
          <w:rFonts w:cs="Arial"/>
        </w:rPr>
        <w:t>ESF</w:t>
      </w:r>
      <w:r w:rsidR="00CB778D">
        <w:rPr>
          <w:rFonts w:cs="Arial"/>
        </w:rPr>
        <w:t>. Oprávnená (nárokovateľná) výška</w:t>
      </w:r>
      <w:r w:rsidR="002E2814">
        <w:rPr>
          <w:rFonts w:cs="Arial"/>
        </w:rPr>
        <w:t xml:space="preserve"> ostatných nákladov projektu, t.j. výdavkov z paušálnej sadzby</w:t>
      </w:r>
      <w:r w:rsidR="00CB778D">
        <w:rPr>
          <w:rFonts w:cs="Arial"/>
        </w:rPr>
        <w:t xml:space="preserve"> je určená Poskytovateľom vo výzve/vyzvaní</w:t>
      </w:r>
      <w:r w:rsidR="002E2814">
        <w:rPr>
          <w:rFonts w:cs="Arial"/>
        </w:rPr>
        <w:t xml:space="preserve"> v percentuálnej sadzbe, ktorá sa aplikuje na finančne vyjadrené mzdové výdavky – priame mzdové náklady. Nárokovateľná výška paušálnej sadzby sa pri priebežnom financovaní výdavkov projektu zaokrúhľuje na eurocenty nadol a prípadné nárokovateľné rozdiely </w:t>
      </w:r>
      <w:r w:rsidR="004044A4">
        <w:rPr>
          <w:rFonts w:cs="Arial"/>
        </w:rPr>
        <w:t xml:space="preserve">výšky paušálnej sadzby </w:t>
      </w:r>
      <w:r w:rsidR="002E2814">
        <w:rPr>
          <w:rFonts w:cs="Arial"/>
        </w:rPr>
        <w:t xml:space="preserve">vo financovaní je prijímateľ/partner oprávnený deklarovať a nárokovať </w:t>
      </w:r>
      <w:r w:rsidR="004044A4">
        <w:rPr>
          <w:rFonts w:cs="Arial"/>
        </w:rPr>
        <w:t xml:space="preserve">si </w:t>
      </w:r>
      <w:r w:rsidR="002E2814">
        <w:rPr>
          <w:rFonts w:cs="Arial"/>
        </w:rPr>
        <w:t>v záverečnej žiadosti o platbu.</w:t>
      </w:r>
    </w:p>
    <w:p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59"/>
      </w:r>
      <w:r w:rsidRPr="0073389C">
        <w:rPr>
          <w:rFonts w:ascii="Arial" w:hAnsi="Arial" w:cs="Arial"/>
          <w:sz w:val="19"/>
          <w:szCs w:val="19"/>
        </w:rPr>
        <w:t xml:space="preserve">; </w:t>
      </w:r>
    </w:p>
    <w:p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60"/>
      </w:r>
      <w:r w:rsidRPr="0073389C">
        <w:rPr>
          <w:rFonts w:ascii="Arial" w:hAnsi="Arial" w:cs="Arial"/>
          <w:sz w:val="19"/>
          <w:szCs w:val="19"/>
        </w:rPr>
        <w:t>;</w:t>
      </w:r>
    </w:p>
    <w:p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61"/>
      </w:r>
      <w:r w:rsidRPr="0073389C">
        <w:rPr>
          <w:rFonts w:ascii="Arial" w:hAnsi="Arial" w:cs="Arial"/>
          <w:sz w:val="19"/>
          <w:szCs w:val="19"/>
        </w:rPr>
        <w:t xml:space="preserve">. </w:t>
      </w:r>
    </w:p>
    <w:p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lastRenderedPageBreak/>
        <w:t xml:space="preserve">Poistenie </w:t>
      </w:r>
    </w:p>
    <w:p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 xml:space="preserve">Oprávnená DPH sa vzťahuje len k plneniam, ktoré sú považované za oprávnené. V prípade, ak je výdavok oprávnený iba čiastočne, daň z pridanej hodnoty vzťahujúca sa k tomuto výdavku je oprávneným výdavkom v rovnakom pomere. </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2"/>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w:t>
      </w:r>
      <w:r w:rsidRPr="0073389C">
        <w:lastRenderedPageBreak/>
        <w:t xml:space="preserve">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71" w:name="_Toc361131496"/>
      <w:r w:rsidRPr="0073389C">
        <w:rPr>
          <w:rFonts w:ascii="Arial" w:hAnsi="Arial" w:cs="Arial"/>
          <w:b/>
          <w:sz w:val="19"/>
          <w:szCs w:val="19"/>
          <w:lang w:val="sk-SK" w:eastAsia="en-US"/>
        </w:rPr>
        <w:t>Problematika prekrývania sa výdavkov</w:t>
      </w:r>
      <w:bookmarkEnd w:id="71"/>
    </w:p>
    <w:p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3"/>
      </w:r>
      <w:r w:rsidRPr="0073389C">
        <w:rPr>
          <w:rFonts w:ascii="Arial" w:hAnsi="Arial" w:cs="Arial"/>
          <w:sz w:val="19"/>
          <w:szCs w:val="19"/>
        </w:rPr>
        <w:t xml:space="preserve"> a penále, prípadne ďalšie sankčné výdavky, či už dohodnuté v zmluvách alebo vzniknuté z iných príčin; </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4"/>
      </w:r>
      <w:r w:rsidRPr="0073389C">
        <w:rPr>
          <w:rFonts w:ascii="Arial" w:hAnsi="Arial" w:cs="Arial"/>
          <w:sz w:val="19"/>
          <w:szCs w:val="19"/>
        </w:rPr>
        <w:t>;</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rsidR="00AE5A8F" w:rsidRPr="0073389C" w:rsidRDefault="00AE5A8F" w:rsidP="001F73A1">
      <w:pPr>
        <w:pStyle w:val="Nadpis3"/>
        <w:spacing w:line="288" w:lineRule="auto"/>
        <w:ind w:left="567" w:firstLine="0"/>
        <w:rPr>
          <w:lang w:val="sk-SK"/>
        </w:rPr>
      </w:pPr>
      <w:bookmarkStart w:id="72" w:name="_Toc410907859"/>
      <w:bookmarkStart w:id="73" w:name="_Toc440372873"/>
      <w:bookmarkStart w:id="74" w:name="_Toc440636384"/>
      <w:r w:rsidRPr="0073389C">
        <w:rPr>
          <w:lang w:val="sk-SK"/>
        </w:rPr>
        <w:t>Postupy pri žiadosti o platbu</w:t>
      </w:r>
      <w:bookmarkEnd w:id="72"/>
      <w:bookmarkEnd w:id="73"/>
      <w:bookmarkEnd w:id="74"/>
    </w:p>
    <w:p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65"/>
      </w:r>
      <w:r w:rsidRPr="0073389C">
        <w:t>. Po doplnení ŽoP je vykonaná opätovná administratívna</w:t>
      </w:r>
      <w:r w:rsidR="0080651F">
        <w:t xml:space="preserve"> finančná</w:t>
      </w:r>
      <w:r w:rsidRPr="0073389C">
        <w:t xml:space="preserve"> kontrola.</w:t>
      </w:r>
    </w:p>
    <w:p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66"/>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rsidR="002D4DD9" w:rsidRPr="002D4DD9" w:rsidRDefault="002D4DD9" w:rsidP="002D4DD9">
      <w:pPr>
        <w:pStyle w:val="BodyText1"/>
        <w:spacing w:before="120" w:after="120" w:line="288" w:lineRule="auto"/>
        <w:ind w:left="567"/>
        <w:jc w:val="both"/>
        <w:rPr>
          <w:rFonts w:eastAsia="Helvetica Neue" w:cs="Arial"/>
          <w:szCs w:val="19"/>
          <w:lang w:val="sk-SK"/>
        </w:rPr>
      </w:pPr>
    </w:p>
    <w:p w:rsidR="00AE5A8F" w:rsidRPr="0073389C" w:rsidRDefault="00AE5A8F" w:rsidP="001F73A1">
      <w:pPr>
        <w:pStyle w:val="Nadpis3"/>
        <w:spacing w:before="120" w:after="120" w:line="288" w:lineRule="auto"/>
        <w:ind w:left="567" w:firstLine="0"/>
        <w:rPr>
          <w:lang w:val="sk-SK"/>
        </w:rPr>
      </w:pPr>
      <w:bookmarkStart w:id="75" w:name="_Toc410907860"/>
      <w:bookmarkStart w:id="76" w:name="_Toc440372874"/>
      <w:bookmarkStart w:id="77" w:name="_Toc440636385"/>
      <w:r w:rsidRPr="0073389C">
        <w:rPr>
          <w:lang w:val="sk-SK"/>
        </w:rPr>
        <w:lastRenderedPageBreak/>
        <w:t>Špecifiká jednotlivých systémov financovania</w:t>
      </w:r>
      <w:bookmarkEnd w:id="75"/>
      <w:bookmarkEnd w:id="76"/>
      <w:bookmarkEnd w:id="77"/>
    </w:p>
    <w:p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 pripísania týchto prostriedkov na jeho účet.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 </w:t>
      </w:r>
    </w:p>
    <w:p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Nezúčtovaný rozdiel predfinancovania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rsidR="00AE5A8F" w:rsidRPr="0073389C" w:rsidRDefault="00AE5A8F" w:rsidP="00CF7FC1">
      <w:pPr>
        <w:spacing w:before="120" w:after="120" w:line="288" w:lineRule="auto"/>
        <w:jc w:val="both"/>
        <w:rPr>
          <w:b/>
        </w:rPr>
      </w:pPr>
      <w:r w:rsidRPr="0073389C">
        <w:rPr>
          <w:b/>
        </w:rPr>
        <w:t>Systém zálohových platieb</w:t>
      </w:r>
    </w:p>
    <w:p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rsidR="0042368D" w:rsidRPr="0073389C" w:rsidRDefault="00B25894" w:rsidP="00CF7FC1">
      <w:pPr>
        <w:tabs>
          <w:tab w:val="left" w:pos="360"/>
        </w:tabs>
        <w:autoSpaceDE w:val="0"/>
        <w:autoSpaceDN w:val="0"/>
        <w:adjustRightInd w:val="0"/>
        <w:spacing w:before="120" w:after="120" w:line="288" w:lineRule="auto"/>
        <w:jc w:val="both"/>
        <w:rPr>
          <w:b/>
        </w:rPr>
      </w:pPr>
      <w:r w:rsidRPr="0073389C">
        <w:lastRenderedPageBreak/>
        <w:t>Prijímateľ po začatí realizácie 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67"/>
      </w:r>
      <w:r w:rsidR="00AE5A8F" w:rsidRPr="0073389C">
        <w:t>:</w:t>
      </w:r>
    </w:p>
    <w:p w:rsidR="006B7BE8" w:rsidRPr="00561705" w:rsidRDefault="006B7BE8" w:rsidP="006B7BE8">
      <w:pPr>
        <w:autoSpaceDE w:val="0"/>
        <w:autoSpaceDN w:val="0"/>
        <w:adjustRightInd w:val="0"/>
        <w:spacing w:before="120" w:after="120"/>
        <w:jc w:val="both"/>
        <w:rPr>
          <w:rFonts w:cs="Arial"/>
          <w:b/>
          <w:szCs w:val="16"/>
        </w:rPr>
      </w:pPr>
      <w:r>
        <w:rPr>
          <w:b/>
        </w:rPr>
        <w:t>Poskytnutie zálohovej platby pri systéme zálohových platieb ako aj pri k</w:t>
      </w:r>
      <w:r w:rsidRPr="00561705">
        <w:rPr>
          <w:rFonts w:cs="Arial"/>
          <w:b/>
          <w:szCs w:val="16"/>
        </w:rPr>
        <w:t>ombináci</w:t>
      </w:r>
      <w:r>
        <w:rPr>
          <w:rFonts w:cs="Arial"/>
          <w:b/>
          <w:szCs w:val="16"/>
        </w:rPr>
        <w:t>i</w:t>
      </w:r>
      <w:r w:rsidRPr="00561705">
        <w:rPr>
          <w:rFonts w:cs="Arial"/>
          <w:b/>
          <w:szCs w:val="16"/>
        </w:rPr>
        <w:t xml:space="preserve"> systému zálohových platieb a systému refundácie</w:t>
      </w:r>
    </w:p>
    <w:p w:rsidR="00434F2E" w:rsidRDefault="00434F2E" w:rsidP="00CF7FC1">
      <w:pPr>
        <w:tabs>
          <w:tab w:val="left" w:pos="360"/>
        </w:tabs>
        <w:autoSpaceDE w:val="0"/>
        <w:autoSpaceDN w:val="0"/>
        <w:adjustRightInd w:val="0"/>
        <w:spacing w:before="120" w:after="120" w:line="288" w:lineRule="auto"/>
        <w:jc w:val="both"/>
        <w:rPr>
          <w:b/>
        </w:rPr>
      </w:pPr>
    </w:p>
    <w:p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rsidR="00AE5A8F" w:rsidRPr="0073389C" w:rsidRDefault="00AE5A8F" w:rsidP="00CF7FC1">
            <w:pPr>
              <w:autoSpaceDE w:val="0"/>
              <w:autoSpaceDN w:val="0"/>
              <w:adjustRightInd w:val="0"/>
              <w:spacing w:before="120" w:after="120" w:line="288" w:lineRule="auto"/>
            </w:pPr>
            <w:r w:rsidRPr="0073389C">
              <w:t>12</w:t>
            </w:r>
          </w:p>
        </w:tc>
      </w:tr>
      <w:tr w:rsidR="00AE5A8F" w:rsidRPr="0073389C" w:rsidTr="000D5577">
        <w:trPr>
          <w:trHeight w:val="305"/>
          <w:jc w:val="center"/>
        </w:trPr>
        <w:tc>
          <w:tcPr>
            <w:tcW w:w="2338" w:type="dxa"/>
            <w:vMerge/>
            <w:tcBorders>
              <w:top w:val="nil"/>
              <w:left w:val="single" w:sz="4" w:space="0" w:color="9ACD66"/>
              <w:bottom w:val="single" w:sz="4" w:space="0" w:color="9ACD66"/>
              <w:right w:val="nil"/>
            </w:tcBorders>
            <w:vAlign w:val="center"/>
          </w:tcPr>
          <w:p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rsidR="00AE5A8F" w:rsidRPr="0073389C" w:rsidRDefault="00AE5A8F" w:rsidP="00CF7FC1">
            <w:pPr>
              <w:autoSpaceDE w:val="0"/>
              <w:autoSpaceDN w:val="0"/>
              <w:adjustRightInd w:val="0"/>
              <w:spacing w:before="120" w:after="120" w:line="288" w:lineRule="auto"/>
              <w:rPr>
                <w:color w:val="FF0000"/>
              </w:rPr>
            </w:pPr>
          </w:p>
        </w:tc>
      </w:tr>
    </w:tbl>
    <w:p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C71D02">
        <w:t>:</w:t>
      </w:r>
    </w:p>
    <w:p w:rsidR="00A672C4"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rsidR="00F5089A"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 xml:space="preserve">Poskytnutie zálohovej platby štátnej rozpočtovej organizácii pri využití kombinácie systému zálohových platieb, </w:t>
      </w:r>
      <w:r w:rsidR="006B7BE8" w:rsidRPr="0073389C">
        <w:rPr>
          <w:b/>
        </w:rPr>
        <w:t xml:space="preserve">systému refundácie </w:t>
      </w:r>
      <w:r w:rsidR="006B7BE8">
        <w:rPr>
          <w:b/>
        </w:rPr>
        <w:t xml:space="preserve">a </w:t>
      </w:r>
      <w:r w:rsidRPr="0073389C">
        <w:rPr>
          <w:b/>
        </w:rPr>
        <w:t>systému predfinancovania</w:t>
      </w:r>
    </w:p>
    <w:p w:rsidR="006739C3" w:rsidRPr="0073389C" w:rsidRDefault="006739C3" w:rsidP="00CF7FC1">
      <w:pPr>
        <w:autoSpaceDE w:val="0"/>
        <w:autoSpaceDN w:val="0"/>
        <w:adjustRightInd w:val="0"/>
        <w:spacing w:before="120" w:after="120" w:line="288" w:lineRule="auto"/>
        <w:jc w:val="both"/>
      </w:pPr>
      <w:r w:rsidRPr="0073389C">
        <w:t>V prípade kombinácie systému zálohových platieb, systému refundácie a systému predfinancovania sa výška maximálnej zálohovej platby vypočíta nasledovne:</w:t>
      </w:r>
    </w:p>
    <w:p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rsidTr="00CF7FC1">
        <w:trPr>
          <w:trHeight w:val="1694"/>
        </w:trPr>
        <w:tc>
          <w:tcPr>
            <w:tcW w:w="2734" w:type="dxa"/>
            <w:shd w:val="clear" w:color="auto" w:fill="FFFFFF"/>
            <w:vAlign w:val="center"/>
          </w:tcPr>
          <w:p w:rsidR="006739C3" w:rsidRPr="0073389C" w:rsidRDefault="00FD0603" w:rsidP="00CF7FC1">
            <w:pPr>
              <w:autoSpaceDE w:val="0"/>
              <w:autoSpaceDN w:val="0"/>
              <w:adjustRightInd w:val="0"/>
              <w:spacing w:before="120" w:after="120" w:line="288" w:lineRule="auto"/>
              <w:jc w:val="center"/>
            </w:pPr>
            <w:r>
              <w:t>m</w:t>
            </w:r>
            <w:r w:rsidR="006739C3" w:rsidRPr="0073389C">
              <w:t>aximálna výška poskytnutej zálohovej platby</w:t>
            </w:r>
          </w:p>
        </w:tc>
        <w:tc>
          <w:tcPr>
            <w:tcW w:w="567" w:type="dxa"/>
            <w:shd w:val="clear" w:color="auto" w:fill="FFFFFF"/>
            <w:vAlign w:val="center"/>
          </w:tcPr>
          <w:p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rsidR="006739C3" w:rsidRPr="0073389C" w:rsidRDefault="006739C3" w:rsidP="00CF7FC1">
            <w:pPr>
              <w:autoSpaceDE w:val="0"/>
              <w:autoSpaceDN w:val="0"/>
              <w:adjustRightInd w:val="0"/>
              <w:spacing w:before="120" w:after="120" w:line="288" w:lineRule="auto"/>
              <w:jc w:val="center"/>
            </w:pPr>
            <w:r w:rsidRPr="0073389C">
              <w:lastRenderedPageBreak/>
              <w:t>(vo výške prostriedkov zodpovedajúcich podielu prostriedkov EÚ a </w:t>
            </w:r>
            <w:r w:rsidR="00BB1F0F">
              <w:t>ŠR</w:t>
            </w:r>
            <w:r w:rsidRPr="0073389C">
              <w:t xml:space="preserve"> na spolufinancovanie)</w:t>
            </w:r>
          </w:p>
        </w:tc>
      </w:tr>
    </w:tbl>
    <w:p w:rsidR="00AE1A0E" w:rsidRDefault="00AE1A0E" w:rsidP="00CF7FC1">
      <w:pPr>
        <w:autoSpaceDE w:val="0"/>
        <w:autoSpaceDN w:val="0"/>
        <w:adjustRightInd w:val="0"/>
        <w:spacing w:before="120" w:after="120" w:line="288" w:lineRule="auto"/>
        <w:jc w:val="both"/>
      </w:pPr>
    </w:p>
    <w:p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rsidR="003D2459" w:rsidRPr="0073389C" w:rsidRDefault="003D2459" w:rsidP="00CF7FC1">
      <w:pPr>
        <w:autoSpaceDE w:val="0"/>
        <w:autoSpaceDN w:val="0"/>
        <w:adjustRightInd w:val="0"/>
        <w:spacing w:before="120" w:after="120" w:line="288" w:lineRule="auto"/>
        <w:jc w:val="both"/>
      </w:pPr>
    </w:p>
    <w:p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Nezúčtovaný zostatok zálohovej platby je automaticky priradený k nasledovnej zálohovej platbe v momente jej poskytnutia prijímateľovi.</w:t>
      </w:r>
    </w:p>
    <w:p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rsidR="00AE5A8F" w:rsidRPr="0073389C" w:rsidRDefault="00AE5A8F" w:rsidP="00CF7FC1">
      <w:pPr>
        <w:autoSpaceDE w:val="0"/>
        <w:autoSpaceDN w:val="0"/>
        <w:adjustRightInd w:val="0"/>
        <w:spacing w:before="120" w:after="120" w:line="288" w:lineRule="auto"/>
        <w:jc w:val="both"/>
      </w:pPr>
    </w:p>
    <w:p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lastRenderedPageBreak/>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uskutočnení 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68"/>
      </w:r>
      <w:r w:rsidRPr="0073389C">
        <w:rPr>
          <w:rFonts w:ascii="Arial" w:hAnsi="Arial" w:cs="Arial"/>
          <w:sz w:val="19"/>
          <w:szCs w:val="19"/>
          <w:lang w:val="sk-SK"/>
        </w:rPr>
        <w:t>.</w:t>
      </w:r>
    </w:p>
    <w:p w:rsidR="00AE5A8F" w:rsidRPr="0073389C" w:rsidRDefault="00AE5A8F" w:rsidP="00CF7FC1">
      <w:pPr>
        <w:spacing w:before="120" w:after="120" w:line="288" w:lineRule="auto"/>
        <w:jc w:val="both"/>
        <w:rPr>
          <w:b/>
        </w:rPr>
      </w:pPr>
      <w:r w:rsidRPr="0073389C">
        <w:rPr>
          <w:b/>
        </w:rPr>
        <w:t>Systém refundácie</w:t>
      </w:r>
    </w:p>
    <w:p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rsidR="00AE1A0E" w:rsidRPr="00386AC5" w:rsidRDefault="00AE1A0E" w:rsidP="00AE1A0E">
      <w:pPr>
        <w:spacing w:before="120" w:after="120" w:line="288" w:lineRule="auto"/>
        <w:jc w:val="both"/>
        <w:rPr>
          <w:b/>
        </w:rPr>
      </w:pPr>
      <w:r w:rsidRPr="00386AC5">
        <w:rPr>
          <w:b/>
        </w:rPr>
        <w:t>Všeobecné pokyny k ŽoP</w:t>
      </w:r>
    </w:p>
    <w:p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69"/>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rsidR="00732626" w:rsidRPr="0073389C" w:rsidRDefault="00732626" w:rsidP="00CF7FC1">
      <w:pPr>
        <w:pStyle w:val="Bulletslevel1"/>
        <w:ind w:left="567" w:hanging="283"/>
        <w:rPr>
          <w:lang w:val="sk-SK"/>
        </w:rPr>
      </w:pPr>
      <w:r w:rsidRPr="0073389C">
        <w:rPr>
          <w:lang w:val="sk-SK"/>
        </w:rPr>
        <w:t>celý názov prijímateľa,</w:t>
      </w:r>
    </w:p>
    <w:p w:rsidR="00732626" w:rsidRPr="0073389C" w:rsidRDefault="00732626" w:rsidP="00CF7FC1">
      <w:pPr>
        <w:pStyle w:val="Bulletslevel1"/>
        <w:ind w:left="567" w:hanging="283"/>
        <w:rPr>
          <w:lang w:val="sk-SK"/>
        </w:rPr>
      </w:pPr>
      <w:r w:rsidRPr="0073389C">
        <w:rPr>
          <w:lang w:val="sk-SK"/>
        </w:rPr>
        <w:t>presná adresa prijímateľa,</w:t>
      </w:r>
    </w:p>
    <w:p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rsidR="00732626" w:rsidRPr="0073389C" w:rsidRDefault="00732626" w:rsidP="00CF7FC1">
      <w:pPr>
        <w:pStyle w:val="Bulletslevel1"/>
        <w:ind w:left="567" w:hanging="283"/>
        <w:rPr>
          <w:lang w:val="sk-SK"/>
        </w:rPr>
      </w:pPr>
      <w:r w:rsidRPr="0073389C">
        <w:rPr>
          <w:lang w:val="sk-SK"/>
        </w:rPr>
        <w:t>názov projektu,</w:t>
      </w:r>
    </w:p>
    <w:p w:rsidR="00732626" w:rsidRPr="0073389C" w:rsidRDefault="00732626" w:rsidP="00CF7FC1">
      <w:pPr>
        <w:pStyle w:val="Bulletslevel1"/>
        <w:ind w:left="567" w:hanging="283"/>
        <w:rPr>
          <w:lang w:val="sk-SK"/>
        </w:rPr>
      </w:pPr>
      <w:r w:rsidRPr="0073389C">
        <w:rPr>
          <w:lang w:val="sk-SK"/>
        </w:rPr>
        <w:t>nápis „Žiadosť o platbu - NEOTVÁRAŤ“.</w:t>
      </w:r>
    </w:p>
    <w:p w:rsidR="007A0798" w:rsidRPr="0073389C" w:rsidRDefault="007A0798" w:rsidP="00CF7FC1">
      <w:pPr>
        <w:pStyle w:val="Bulletslevel1"/>
        <w:ind w:left="567" w:hanging="283"/>
        <w:rPr>
          <w:lang w:val="sk-SK"/>
        </w:rPr>
      </w:pPr>
      <w:r w:rsidRPr="0073389C">
        <w:rPr>
          <w:lang w:val="sk-SK"/>
        </w:rPr>
        <w:t>Adresa doručenia ŽoP:</w:t>
      </w:r>
    </w:p>
    <w:p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0"/>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71"/>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w:t>
      </w:r>
      <w:r w:rsidRPr="0073389C">
        <w:lastRenderedPageBreak/>
        <w:t xml:space="preserve">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rsidR="00AE5A8F" w:rsidRPr="0073389C" w:rsidRDefault="00AE5A8F" w:rsidP="00CF7FC1">
      <w:pPr>
        <w:pStyle w:val="Zkladntext"/>
        <w:spacing w:before="120" w:after="120" w:line="288" w:lineRule="auto"/>
        <w:rPr>
          <w:rFonts w:ascii="Arial" w:hAnsi="Arial" w:cs="Arial"/>
          <w:sz w:val="20"/>
          <w:szCs w:val="20"/>
          <w:lang w:val="sk-SK"/>
        </w:rPr>
      </w:pPr>
    </w:p>
    <w:p w:rsidR="009D7F63" w:rsidRPr="0073389C" w:rsidRDefault="009D7F63" w:rsidP="009D7F63">
      <w:pPr>
        <w:pStyle w:val="Nadpis3"/>
        <w:spacing w:line="288" w:lineRule="auto"/>
        <w:ind w:left="567" w:firstLine="0"/>
        <w:rPr>
          <w:lang w:val="sk-SK" w:eastAsia="cs-CZ"/>
        </w:rPr>
      </w:pPr>
      <w:bookmarkStart w:id="78" w:name="_Toc410907861"/>
      <w:bookmarkStart w:id="79" w:name="_Toc440372875"/>
      <w:bookmarkStart w:id="80" w:name="_Toc440636386"/>
      <w:r w:rsidRPr="0073389C">
        <w:rPr>
          <w:caps/>
          <w:lang w:val="sk-SK" w:eastAsia="cs-CZ"/>
        </w:rPr>
        <w:t>Ú</w:t>
      </w:r>
      <w:r w:rsidRPr="0073389C">
        <w:rPr>
          <w:lang w:val="sk-SK" w:eastAsia="cs-CZ"/>
        </w:rPr>
        <w:t>čtovné doklady a ich prílohy</w:t>
      </w:r>
      <w:bookmarkEnd w:id="78"/>
      <w:bookmarkEnd w:id="79"/>
      <w:bookmarkEnd w:id="80"/>
    </w:p>
    <w:p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2"/>
      </w:r>
      <w:r w:rsidRPr="0073389C">
        <w:rPr>
          <w:rFonts w:ascii="Arial" w:hAnsi="Arial" w:cs="Arial"/>
          <w:sz w:val="19"/>
          <w:szCs w:val="19"/>
          <w:lang w:val="sk-SK" w:eastAsia="cs-CZ"/>
        </w:rPr>
        <w:t xml:space="preserve">. </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rsidR="009D7F63" w:rsidRPr="0073389C" w:rsidRDefault="009D7F63" w:rsidP="009D7F63">
      <w:pPr>
        <w:pStyle w:val="Bulletslevel1"/>
        <w:ind w:left="567" w:hanging="283"/>
        <w:rPr>
          <w:lang w:val="sk-SK"/>
        </w:rPr>
      </w:pPr>
      <w:r w:rsidRPr="0073389C">
        <w:rPr>
          <w:lang w:val="sk-SK"/>
        </w:rPr>
        <w:lastRenderedPageBreak/>
        <w:t xml:space="preserve">časovú spôsobilosť z hľadiska uhradenia výdavku, </w:t>
      </w:r>
    </w:p>
    <w:p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rsidR="009D7F63" w:rsidRPr="0073389C" w:rsidRDefault="009D7F63" w:rsidP="009D7F63">
      <w:pPr>
        <w:tabs>
          <w:tab w:val="num" w:pos="426"/>
        </w:tabs>
        <w:spacing w:before="120" w:after="120" w:line="288" w:lineRule="auto"/>
        <w:jc w:val="both"/>
        <w:rPr>
          <w:b/>
          <w:u w:val="single"/>
          <w:lang w:eastAsia="cs-CZ"/>
        </w:rPr>
      </w:pPr>
      <w:bookmarkStart w:id="81" w:name="_Toc317864902"/>
      <w:bookmarkStart w:id="82" w:name="_Toc317865114"/>
      <w:bookmarkStart w:id="83" w:name="_Toc317865267"/>
      <w:bookmarkStart w:id="84" w:name="_Toc317865410"/>
      <w:bookmarkStart w:id="85" w:name="_Toc317865549"/>
      <w:bookmarkStart w:id="86" w:name="_Toc317865688"/>
      <w:bookmarkStart w:id="87" w:name="_Toc317866058"/>
      <w:bookmarkStart w:id="88" w:name="_Toc317866203"/>
      <w:bookmarkStart w:id="89" w:name="_Toc317866305"/>
      <w:bookmarkStart w:id="90" w:name="_Toc317866470"/>
      <w:bookmarkStart w:id="91" w:name="_Toc317866572"/>
      <w:bookmarkStart w:id="92" w:name="_Toc317866789"/>
      <w:bookmarkStart w:id="93" w:name="_Toc329084085"/>
      <w:bookmarkEnd w:id="81"/>
      <w:bookmarkEnd w:id="82"/>
      <w:bookmarkEnd w:id="83"/>
      <w:bookmarkEnd w:id="84"/>
      <w:bookmarkEnd w:id="85"/>
      <w:bookmarkEnd w:id="86"/>
      <w:bookmarkEnd w:id="87"/>
      <w:bookmarkEnd w:id="88"/>
      <w:bookmarkEnd w:id="89"/>
      <w:bookmarkEnd w:id="90"/>
      <w:bookmarkEnd w:id="91"/>
      <w:bookmarkEnd w:id="92"/>
      <w:bookmarkEnd w:id="93"/>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3"/>
      </w:r>
      <w:r w:rsidRPr="0073389C">
        <w:rPr>
          <w:szCs w:val="19"/>
          <w:lang w:val="sk-SK"/>
        </w:rPr>
        <w:t xml:space="preserve"> a označenie jeho účastníkov;</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rsidR="009D7F63" w:rsidRPr="0073389C" w:rsidRDefault="009D7F63" w:rsidP="009D7F63">
      <w:pPr>
        <w:tabs>
          <w:tab w:val="num" w:pos="426"/>
        </w:tabs>
        <w:spacing w:before="120" w:after="120" w:line="288" w:lineRule="auto"/>
        <w:jc w:val="both"/>
        <w:rPr>
          <w:lang w:eastAsia="cs-CZ"/>
        </w:rPr>
      </w:pPr>
      <w:bookmarkStart w:id="94"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94"/>
    </w:p>
    <w:p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rsidR="009D7F63" w:rsidRPr="0073389C" w:rsidRDefault="009D7F63" w:rsidP="009D7F63">
      <w:pPr>
        <w:tabs>
          <w:tab w:val="num" w:pos="426"/>
        </w:tabs>
        <w:spacing w:before="120" w:after="120" w:line="288" w:lineRule="auto"/>
        <w:jc w:val="both"/>
        <w:rPr>
          <w:lang w:eastAsia="cs-CZ"/>
        </w:rPr>
      </w:pPr>
      <w:bookmarkStart w:id="95"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95"/>
      <w:r w:rsidRPr="0073389C">
        <w:rPr>
          <w:lang w:eastAsia="cs-CZ"/>
        </w:rPr>
        <w:t>.</w:t>
      </w:r>
    </w:p>
    <w:p w:rsidR="009D7F63" w:rsidRPr="0073389C" w:rsidRDefault="009D7F63" w:rsidP="009D7F63">
      <w:pPr>
        <w:pStyle w:val="Nadpis4"/>
        <w:spacing w:before="120" w:after="0" w:line="288" w:lineRule="auto"/>
        <w:ind w:left="1134" w:firstLine="0"/>
        <w:rPr>
          <w:rFonts w:cs="Arial"/>
          <w:sz w:val="19"/>
          <w:szCs w:val="19"/>
          <w:lang w:val="sk-SK"/>
        </w:rPr>
      </w:pPr>
      <w:bookmarkStart w:id="96" w:name="_Toc317864916"/>
      <w:r w:rsidRPr="0073389C">
        <w:rPr>
          <w:rFonts w:cs="Arial"/>
          <w:sz w:val="19"/>
          <w:szCs w:val="19"/>
          <w:lang w:val="sk-SK"/>
        </w:rPr>
        <w:t xml:space="preserve">Vznik a úhrada oprávneného výdavku </w:t>
      </w:r>
    </w:p>
    <w:p w:rsidR="009D7F63" w:rsidRPr="0073389C" w:rsidRDefault="009D7F63" w:rsidP="009D7F63">
      <w:pPr>
        <w:pStyle w:val="Zkladntext"/>
        <w:spacing w:before="120" w:after="120" w:line="288" w:lineRule="auto"/>
        <w:rPr>
          <w:rFonts w:ascii="Arial" w:hAnsi="Arial" w:cs="Arial"/>
          <w:sz w:val="19"/>
          <w:szCs w:val="19"/>
          <w:lang w:val="sk-SK" w:eastAsia="cs-CZ"/>
        </w:rPr>
      </w:pPr>
      <w:bookmarkStart w:id="97" w:name="_Toc417050114"/>
      <w:bookmarkStart w:id="98" w:name="_Toc417155861"/>
      <w:bookmarkStart w:id="99" w:name="_Toc417156080"/>
      <w:bookmarkStart w:id="100" w:name="_Toc417050126"/>
      <w:bookmarkStart w:id="101" w:name="_Toc417155873"/>
      <w:bookmarkStart w:id="102" w:name="_Toc417156092"/>
      <w:bookmarkEnd w:id="97"/>
      <w:bookmarkEnd w:id="98"/>
      <w:bookmarkEnd w:id="99"/>
      <w:bookmarkEnd w:id="100"/>
      <w:bookmarkEnd w:id="101"/>
      <w:bookmarkEnd w:id="102"/>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Za dátum vzniku výdavku sa považuje dátum uskutočnenia účtovného prípadu, ktorý je jednou z náležitostí účtovného dokladu. </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4"/>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rsidR="009D7F63" w:rsidRPr="0073389C" w:rsidRDefault="009D7F63" w:rsidP="009D7F63">
      <w:pPr>
        <w:spacing w:before="120" w:after="120" w:line="288" w:lineRule="auto"/>
        <w:jc w:val="both"/>
        <w:rPr>
          <w:lang w:eastAsia="cs-CZ"/>
        </w:rPr>
      </w:pPr>
      <w:bookmarkStart w:id="103" w:name="_Toc317864930"/>
      <w:bookmarkStart w:id="104" w:name="_Toc317865142"/>
      <w:bookmarkStart w:id="105" w:name="_Toc317865295"/>
      <w:bookmarkStart w:id="106" w:name="_Toc317865438"/>
      <w:bookmarkStart w:id="107" w:name="_Toc317865577"/>
      <w:bookmarkStart w:id="108" w:name="_Toc317865703"/>
      <w:bookmarkStart w:id="109" w:name="_Toc317866072"/>
      <w:bookmarkStart w:id="110" w:name="_Toc317866217"/>
      <w:bookmarkStart w:id="111" w:name="_Toc317866319"/>
      <w:bookmarkStart w:id="112" w:name="_Toc317866484"/>
      <w:bookmarkStart w:id="113" w:name="_Toc317866586"/>
      <w:bookmarkStart w:id="114" w:name="_Toc317866803"/>
      <w:bookmarkStart w:id="115" w:name="_Toc329084100"/>
      <w:bookmarkStart w:id="116" w:name="_Toc410905147"/>
      <w:bookmarkStart w:id="117" w:name="_Toc410907875"/>
      <w:bookmarkStart w:id="118" w:name="_Toc410910215"/>
      <w:bookmarkStart w:id="119" w:name="_Toc413415834"/>
      <w:bookmarkStart w:id="120" w:name="_Toc413830211"/>
      <w:bookmarkStart w:id="121" w:name="_Toc413833999"/>
      <w:bookmarkStart w:id="122" w:name="_Toc413834102"/>
      <w:bookmarkStart w:id="123" w:name="_Toc415130210"/>
      <w:bookmarkStart w:id="124" w:name="_Toc415155540"/>
      <w:bookmarkStart w:id="125" w:name="_Toc417050140"/>
      <w:bookmarkStart w:id="126" w:name="_Toc417155887"/>
      <w:bookmarkStart w:id="127" w:name="_Toc417156106"/>
      <w:bookmarkEnd w:id="96"/>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73389C">
        <w:rPr>
          <w:lang w:eastAsia="cs-CZ"/>
        </w:rPr>
        <w:t>Doklad o úhrade, resp. potvrdenie banky o úhrade musí spĺňať tieto náležitosti:</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potvrdenie banky o úhrade musí obsahovať identifikačné údaje o banke, jednoznačnú identifikáciu úhrady, pečiatku a podpis zástupcu banky.</w:t>
      </w:r>
    </w:p>
    <w:p w:rsidR="009D7F63" w:rsidRPr="0073389C" w:rsidRDefault="009D7F63" w:rsidP="009D7F63">
      <w:pPr>
        <w:spacing w:before="120" w:after="120" w:line="288" w:lineRule="auto"/>
        <w:jc w:val="both"/>
        <w:rPr>
          <w:lang w:eastAsia="cs-CZ"/>
        </w:rPr>
      </w:pPr>
      <w:bookmarkStart w:id="128"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28"/>
    </w:p>
    <w:p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rsidR="0095601B" w:rsidRDefault="0095601B" w:rsidP="009D7F63">
      <w:pPr>
        <w:pStyle w:val="Default"/>
        <w:spacing w:before="120" w:after="120" w:line="288" w:lineRule="auto"/>
        <w:jc w:val="both"/>
        <w:rPr>
          <w:rFonts w:ascii="Arial" w:hAnsi="Arial" w:cs="Arial"/>
          <w:b/>
          <w:bCs/>
          <w:sz w:val="19"/>
          <w:szCs w:val="19"/>
          <w:lang w:val="sk-SK"/>
        </w:rPr>
      </w:pPr>
    </w:p>
    <w:p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75"/>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76"/>
      </w:r>
      <w:r w:rsidRPr="0073389C">
        <w:rPr>
          <w:lang w:val="sk-SK"/>
        </w:rPr>
        <w:t xml:space="preserve">, </w:t>
      </w:r>
    </w:p>
    <w:p w:rsidR="009D7F63" w:rsidRPr="0073389C" w:rsidRDefault="009D7F63" w:rsidP="004B4384">
      <w:pPr>
        <w:pStyle w:val="Bulletslevel1"/>
        <w:spacing w:after="120" w:line="288" w:lineRule="auto"/>
        <w:ind w:left="568" w:hanging="284"/>
        <w:jc w:val="both"/>
        <w:rPr>
          <w:lang w:val="sk-SK"/>
        </w:rPr>
      </w:pPr>
      <w:r w:rsidRPr="0073389C">
        <w:rPr>
          <w:lang w:val="sk-SK"/>
        </w:rPr>
        <w:lastRenderedPageBreak/>
        <w:t>pracovný výkaz (zjednodušený pracovný výkaz</w:t>
      </w:r>
      <w:r w:rsidRPr="0073389C">
        <w:rPr>
          <w:rStyle w:val="Odkaznapoznmkupodiarou"/>
          <w:rFonts w:cs="Arial"/>
          <w:i/>
          <w:iCs/>
          <w:sz w:val="19"/>
          <w:szCs w:val="19"/>
          <w:lang w:val="sk-SK"/>
        </w:rPr>
        <w:footnoteReference w:id="77"/>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78"/>
      </w:r>
      <w:r w:rsidRPr="0073389C">
        <w:rPr>
          <w:lang w:val="sk-SK"/>
        </w:rPr>
        <w:t xml:space="preserve"> príloha č. </w:t>
      </w:r>
      <w:r w:rsidR="00BC7E17">
        <w:rPr>
          <w:lang w:val="sk-SK"/>
        </w:rPr>
        <w:t>7</w:t>
      </w:r>
      <w:r w:rsidRPr="0073389C">
        <w:rPr>
          <w:lang w:val="sk-SK"/>
        </w:rPr>
        <w:t xml:space="preserve">), </w:t>
      </w:r>
    </w:p>
    <w:p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79"/>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rsidR="009D7F63" w:rsidRPr="0073389C"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rsidR="009D7F63" w:rsidRPr="0073389C" w:rsidRDefault="009D7F63" w:rsidP="009D7F63">
      <w:pPr>
        <w:pStyle w:val="Bulletslevel1"/>
        <w:spacing w:after="120" w:line="288" w:lineRule="auto"/>
        <w:ind w:left="567" w:hanging="283"/>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0"/>
      </w:r>
      <w:r w:rsidRPr="0073389C">
        <w:rPr>
          <w:lang w:val="sk-SK"/>
        </w:rPr>
        <w:t xml:space="preserve">, </w:t>
      </w:r>
    </w:p>
    <w:p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81"/>
      </w:r>
      <w:r w:rsidRPr="0073389C">
        <w:rPr>
          <w:lang w:val="sk-SK"/>
        </w:rPr>
        <w:t xml:space="preserve"> príloha č. </w:t>
      </w:r>
      <w:r w:rsidR="00B50E09">
        <w:rPr>
          <w:lang w:val="sk-SK"/>
        </w:rPr>
        <w:t>7</w:t>
      </w:r>
      <w:r w:rsidR="00C3772E">
        <w:rPr>
          <w:lang w:val="sk-SK"/>
        </w:rPr>
        <w:t>)</w:t>
      </w:r>
      <w:r w:rsidR="00CA5224">
        <w:rPr>
          <w:lang w:val="sk-SK"/>
        </w:rPr>
        <w:t>,</w:t>
      </w:r>
    </w:p>
    <w:p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rsidR="00E33255" w:rsidRPr="00E33255" w:rsidRDefault="00E33255" w:rsidP="00167090">
      <w:pPr>
        <w:pStyle w:val="Bulletslevel1"/>
        <w:spacing w:after="120" w:line="288" w:lineRule="auto"/>
        <w:ind w:left="567" w:hanging="283"/>
        <w:jc w:val="both"/>
        <w:rPr>
          <w:lang w:val="sk-SK"/>
        </w:rPr>
      </w:pPr>
      <w:r w:rsidRPr="00E33255">
        <w:rPr>
          <w:lang w:val="sk-SK"/>
        </w:rPr>
        <w:lastRenderedPageBreak/>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2"/>
      </w:r>
      <w:r w:rsidR="009D7F63" w:rsidRPr="00FE024C">
        <w:rPr>
          <w:lang w:val="sk-SK"/>
        </w:rPr>
        <w:t>, ak je účet identifikovaný v zmluvnom vzťahu (napr. v dohode), prijímateľ nie je povinný predkladať súhlas s poukazovaním mzdy na účet,</w:t>
      </w:r>
    </w:p>
    <w:p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rsidR="009D7F63" w:rsidRPr="00BB28C5"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rsidR="009D7F63" w:rsidRPr="0073389C" w:rsidRDefault="009D7F63" w:rsidP="009D7F63">
      <w:pPr>
        <w:pStyle w:val="Bulletslevel1"/>
        <w:ind w:left="567" w:hanging="283"/>
        <w:rPr>
          <w:lang w:val="sk-SK"/>
        </w:rPr>
      </w:pPr>
      <w:r w:rsidRPr="0073389C">
        <w:rPr>
          <w:lang w:val="sk-SK"/>
        </w:rPr>
        <w:t xml:space="preserve">faktúra (ak relevantné), </w:t>
      </w:r>
    </w:p>
    <w:p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rsidR="007A65A7" w:rsidRDefault="007A65A7" w:rsidP="00151D4D">
      <w:pPr>
        <w:pStyle w:val="Bulletslevel1"/>
        <w:numPr>
          <w:ilvl w:val="1"/>
          <w:numId w:val="69"/>
        </w:numPr>
        <w:spacing w:after="120" w:line="288" w:lineRule="auto"/>
        <w:ind w:left="567" w:hanging="283"/>
        <w:rPr>
          <w:lang w:val="sk-SK"/>
        </w:rPr>
      </w:pPr>
      <w:r>
        <w:rPr>
          <w:lang w:val="sk-SK"/>
        </w:rPr>
        <w:lastRenderedPageBreak/>
        <w:t>výkaz preddavkov na poistné na verejné zdravotné poistenie,</w:t>
      </w:r>
    </w:p>
    <w:p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3"/>
      </w:r>
      <w:r w:rsidRPr="0073389C">
        <w:rPr>
          <w:i/>
          <w:lang w:val="sk-SK"/>
        </w:rPr>
        <w:t xml:space="preserve">, </w:t>
      </w:r>
      <w:r w:rsidRPr="0073389C">
        <w:rPr>
          <w:lang w:val="sk-SK"/>
        </w:rPr>
        <w:t>ak je účet  identifikovaný v zmluvnom vzťahu (napr. v dohode), prijímateľ nie je povinný predkladať súhlas s poukazovaním mzdy na účet,</w:t>
      </w:r>
    </w:p>
    <w:p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rsidR="00BC103F" w:rsidRPr="00B74A96"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r w:rsidRPr="0073389C">
        <w:rPr>
          <w:rFonts w:ascii="Arial" w:hAnsi="Arial" w:cs="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84"/>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rsidR="009D7F63" w:rsidRPr="0073389C" w:rsidRDefault="00CA56B7" w:rsidP="00A85003">
      <w:pPr>
        <w:pStyle w:val="Bulletslevel1"/>
        <w:spacing w:after="120" w:line="288" w:lineRule="auto"/>
        <w:ind w:left="567" w:hanging="283"/>
        <w:jc w:val="both"/>
        <w:rPr>
          <w:lang w:val="sk-SK"/>
        </w:rPr>
      </w:pPr>
      <w:r>
        <w:rPr>
          <w:lang w:val="sk-SK"/>
        </w:rPr>
        <w:lastRenderedPageBreak/>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rsidR="007E243E" w:rsidRPr="00E65E97" w:rsidRDefault="009D7F63" w:rsidP="00E65E97">
      <w:pPr>
        <w:pStyle w:val="Bulletslevel1"/>
        <w:spacing w:after="120" w:line="288" w:lineRule="auto"/>
        <w:ind w:left="567" w:hanging="283"/>
        <w:rPr>
          <w:lang w:val="sk-SK"/>
        </w:rPr>
      </w:pPr>
      <w:r w:rsidRPr="00C87533">
        <w:rPr>
          <w:lang w:val="sk-SK"/>
        </w:rPr>
        <w:t>výpis z denníka, resp. z hlavnej knihy prijímateľa alebo peňažného denníka prijímateľa (jednoduché účtovníctvo) o zaúčtovaní účtovného prípadu vrátane úhrady výdavku, spôsob výpočtu oprávnenej výšky výdavku (ak relevantné).</w:t>
      </w:r>
      <w:r w:rsidR="00C87533" w:rsidRPr="00B23943">
        <w:rPr>
          <w:lang w:val="sk-SK"/>
        </w:rPr>
        <w:t xml:space="preserve"> </w:t>
      </w:r>
    </w:p>
    <w:p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lastRenderedPageBreak/>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lastRenderedPageBreak/>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8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8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rsidR="001F2A24" w:rsidRPr="001F2A24" w:rsidRDefault="00DC42FF" w:rsidP="00151D4D">
      <w:pPr>
        <w:pStyle w:val="Normlnywebov"/>
        <w:numPr>
          <w:ilvl w:val="0"/>
          <w:numId w:val="71"/>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lastRenderedPageBreak/>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87"/>
      </w:r>
      <w:r w:rsidRPr="0073389C">
        <w:rPr>
          <w:rFonts w:ascii="Arial" w:hAnsi="Arial" w:cs="Arial"/>
          <w:b/>
          <w:bCs/>
          <w:position w:val="8"/>
          <w:sz w:val="19"/>
          <w:szCs w:val="19"/>
          <w:vertAlign w:val="superscript"/>
          <w:lang w:val="sk-SK"/>
        </w:rPr>
        <w:t xml:space="preserve"> </w:t>
      </w:r>
    </w:p>
    <w:p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88"/>
      </w:r>
      <w:r w:rsidRPr="0073389C">
        <w:rPr>
          <w:rFonts w:ascii="Arial" w:hAnsi="Arial" w:cs="Arial"/>
          <w:sz w:val="19"/>
          <w:szCs w:val="19"/>
          <w:lang w:val="sk-SK"/>
        </w:rPr>
        <w:t xml:space="preserve"> (preukázanie poistenia obstaraného majetku – ak relevantné), </w:t>
      </w:r>
    </w:p>
    <w:p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výpočet výšky oprávnených odpisov (za oprávnené výdavky sa považujú účtovné odpisy, maximálne však do výšky daňových odpisov v zmysle zákona o dani z príjmov, </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 xml:space="preserve">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w:t>
      </w:r>
      <w:r w:rsidRPr="0073389C">
        <w:lastRenderedPageBreak/>
        <w:t>žiadosťou o platbu</w:t>
      </w:r>
      <w:r w:rsidR="008121D0">
        <w:t>.</w:t>
      </w:r>
      <w:r w:rsidRPr="0073389C">
        <w:t xml:space="preserve"> Prijímateľ uvedie v Zozname všeobecných príloh ŽoP, že predmetná zmluva bola súčasťou dokumentácie verejného obstarávania. </w:t>
      </w:r>
    </w:p>
    <w:p w:rsidR="009D7F63" w:rsidRPr="0073389C" w:rsidRDefault="009D7F63" w:rsidP="009D7F63">
      <w:pPr>
        <w:spacing w:line="288" w:lineRule="auto"/>
      </w:pPr>
    </w:p>
    <w:p w:rsidR="009D7F63" w:rsidRPr="0073389C" w:rsidRDefault="00927EBE" w:rsidP="009D7F63">
      <w:pPr>
        <w:pStyle w:val="Nadpis3"/>
        <w:spacing w:before="120" w:after="120" w:line="288" w:lineRule="auto"/>
        <w:ind w:left="567" w:firstLine="0"/>
        <w:rPr>
          <w:lang w:val="sk-SK"/>
        </w:rPr>
      </w:pPr>
      <w:bookmarkStart w:id="129" w:name="_Toc410907876"/>
      <w:r>
        <w:rPr>
          <w:lang w:val="sk-SK"/>
        </w:rPr>
        <w:t xml:space="preserve"> </w:t>
      </w:r>
      <w:bookmarkStart w:id="130" w:name="_Toc440372876"/>
      <w:bookmarkStart w:id="131" w:name="_Toc440636387"/>
      <w:r w:rsidR="009D7F63" w:rsidRPr="0073389C">
        <w:rPr>
          <w:lang w:val="sk-SK"/>
        </w:rPr>
        <w:t>Nezrovnalosti a vysporiadanie finančných vzťahov</w:t>
      </w:r>
      <w:bookmarkEnd w:id="129"/>
      <w:bookmarkEnd w:id="130"/>
      <w:bookmarkEnd w:id="131"/>
    </w:p>
    <w:p w:rsidR="00CC0C60" w:rsidRPr="00E8012F" w:rsidRDefault="00CC0C60" w:rsidP="00CC0C60">
      <w:pPr>
        <w:autoSpaceDE w:val="0"/>
        <w:autoSpaceDN w:val="0"/>
        <w:adjustRightInd w:val="0"/>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rsidR="00CC0C60" w:rsidRPr="00E8012F" w:rsidRDefault="00CC0C60" w:rsidP="00CC0C60">
      <w:pPr>
        <w:autoSpaceDE w:val="0"/>
        <w:autoSpaceDN w:val="0"/>
        <w:adjustRightInd w:val="0"/>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rsidR="00CC0C60" w:rsidRPr="00CC0C60" w:rsidRDefault="00CC0C60" w:rsidP="00CC0C60">
      <w:pPr>
        <w:autoSpaceDE w:val="0"/>
        <w:autoSpaceDN w:val="0"/>
        <w:adjustRightInd w:val="0"/>
        <w:jc w:val="both"/>
        <w:rPr>
          <w:rFonts w:cs="Arial"/>
          <w:bCs/>
          <w:szCs w:val="19"/>
        </w:rPr>
      </w:pPr>
    </w:p>
    <w:p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rsidR="00CC0C60" w:rsidRPr="00E8012F" w:rsidRDefault="00CC0C60" w:rsidP="00CC0C60">
      <w:pPr>
        <w:autoSpaceDE w:val="0"/>
        <w:autoSpaceDN w:val="0"/>
        <w:adjustRightInd w:val="0"/>
        <w:jc w:val="both"/>
        <w:rPr>
          <w:rFonts w:cs="Arial"/>
          <w:bCs/>
          <w:szCs w:val="19"/>
        </w:rPr>
      </w:pPr>
    </w:p>
    <w:p w:rsidR="00CC0C60" w:rsidRPr="00E8012F" w:rsidRDefault="00CC0C60" w:rsidP="00CC0C60">
      <w:pPr>
        <w:autoSpaceDE w:val="0"/>
        <w:autoSpaceDN w:val="0"/>
        <w:adjustRightInd w:val="0"/>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rsidR="00AC0EAB" w:rsidRDefault="00AC0EAB" w:rsidP="00AE7CC2">
      <w:pPr>
        <w:spacing w:line="276" w:lineRule="auto"/>
        <w:jc w:val="both"/>
        <w:rPr>
          <w:rFonts w:cs="Arial"/>
          <w:szCs w:val="16"/>
        </w:rPr>
      </w:pPr>
    </w:p>
    <w:p w:rsidR="00AC0EAB" w:rsidRPr="00B22662" w:rsidRDefault="00AC0EAB" w:rsidP="009D0EE3">
      <w:pPr>
        <w:spacing w:line="288" w:lineRule="auto"/>
      </w:pPr>
      <w:r w:rsidRPr="00B22662">
        <w:t xml:space="preserve">Z pohľadu legislatívy Slovenskej republiky má na vznik nezrovnalosti priamy dopad najmä: </w:t>
      </w:r>
    </w:p>
    <w:p w:rsidR="00AC0EAB" w:rsidRPr="00B22662" w:rsidRDefault="00AC0EAB" w:rsidP="00151D4D">
      <w:pPr>
        <w:numPr>
          <w:ilvl w:val="0"/>
          <w:numId w:val="93"/>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rsidR="00AC0EAB" w:rsidRDefault="00AC0EAB" w:rsidP="00151D4D">
      <w:pPr>
        <w:numPr>
          <w:ilvl w:val="0"/>
          <w:numId w:val="93"/>
        </w:numPr>
        <w:spacing w:line="288"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rsidR="00AC0EAB" w:rsidRPr="00561705"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rsidR="00C15DDE"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rsidR="00CC0C60" w:rsidRPr="00AC0EAB" w:rsidRDefault="00CC0C60"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rsidR="00CC0C60" w:rsidRDefault="00CC0C60" w:rsidP="001F303B">
      <w:pPr>
        <w:spacing w:line="276" w:lineRule="auto"/>
        <w:jc w:val="both"/>
      </w:pPr>
    </w:p>
    <w:p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rsidR="00AB6EC5" w:rsidRPr="00CB1BAB" w:rsidRDefault="00AB6EC5" w:rsidP="009D0EE3">
      <w:pPr>
        <w:spacing w:before="60" w:after="60" w:line="288" w:lineRule="auto"/>
        <w:jc w:val="both"/>
      </w:pPr>
      <w:r>
        <w:lastRenderedPageBreak/>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w:t>
      </w:r>
      <w:r w:rsidRPr="00561705">
        <w:rPr>
          <w:rFonts w:cs="Arial"/>
          <w:szCs w:val="16"/>
        </w:rPr>
        <w:lastRenderedPageBreak/>
        <w:t>nenávratného finančného príspevku po prekročení sumy 40,00 EUR pri poslednom zúčtovaní zálohovej platby.</w:t>
      </w:r>
      <w:r>
        <w:rPr>
          <w:rFonts w:cs="Arial"/>
          <w:szCs w:val="16"/>
        </w:rPr>
        <w:t xml:space="preserve"> </w:t>
      </w:r>
    </w:p>
    <w:p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rsidR="00034716" w:rsidRPr="00BB2709" w:rsidRDefault="00034716" w:rsidP="00034716">
      <w:pPr>
        <w:spacing w:line="276" w:lineRule="auto"/>
        <w:jc w:val="both"/>
      </w:pPr>
    </w:p>
    <w:p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rsidR="009D7F63" w:rsidRPr="0073389C" w:rsidRDefault="009D7F63" w:rsidP="009D7F63">
      <w:pPr>
        <w:autoSpaceDE w:val="0"/>
        <w:autoSpaceDN w:val="0"/>
        <w:adjustRightInd w:val="0"/>
        <w:spacing w:before="120" w:after="120" w:line="288" w:lineRule="auto"/>
        <w:jc w:val="both"/>
      </w:pPr>
      <w:r w:rsidRPr="0073389C">
        <w:lastRenderedPageBreak/>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rsidR="00EF35DA" w:rsidRDefault="009D7F63" w:rsidP="00513A1A">
      <w:pPr>
        <w:pStyle w:val="paragraph"/>
        <w:spacing w:before="120" w:beforeAutospacing="0" w:after="120" w:afterAutospacing="0" w:line="288" w:lineRule="auto"/>
        <w:jc w:val="both"/>
        <w:textAlignment w:val="baseline"/>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132" w:name="_Toc415497561"/>
    </w:p>
    <w:p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lastRenderedPageBreak/>
        <w:t>Upozornenie!</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32"/>
    </w:p>
    <w:p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rsidR="00DB2AD2" w:rsidRPr="00C67387" w:rsidRDefault="00DB2AD2" w:rsidP="00C67387">
      <w:pPr>
        <w:overflowPunct w:val="0"/>
        <w:autoSpaceDE w:val="0"/>
        <w:autoSpaceDN w:val="0"/>
        <w:adjustRightInd w:val="0"/>
        <w:jc w:val="both"/>
        <w:textAlignment w:val="baseline"/>
        <w:rPr>
          <w:rFonts w:cs="Arial"/>
          <w:bCs/>
          <w:szCs w:val="19"/>
        </w:rPr>
      </w:pPr>
    </w:p>
    <w:p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rsidR="00DB2AD2" w:rsidRPr="00BB0EBF" w:rsidRDefault="00DB2AD2" w:rsidP="00E8012F">
      <w:pPr>
        <w:overflowPunct w:val="0"/>
        <w:autoSpaceDE w:val="0"/>
        <w:autoSpaceDN w:val="0"/>
        <w:adjustRightInd w:val="0"/>
        <w:jc w:val="both"/>
        <w:textAlignment w:val="baseline"/>
        <w:rPr>
          <w:rFonts w:cs="Arial"/>
          <w:szCs w:val="19"/>
        </w:rPr>
      </w:pP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rsidR="00C67387" w:rsidRPr="00C67387" w:rsidRDefault="00C67387" w:rsidP="00C67387">
      <w:pPr>
        <w:overflowPunct w:val="0"/>
        <w:autoSpaceDE w:val="0"/>
        <w:autoSpaceDN w:val="0"/>
        <w:adjustRightInd w:val="0"/>
        <w:jc w:val="both"/>
        <w:textAlignment w:val="baseline"/>
        <w:rPr>
          <w:rFonts w:cs="Arial"/>
          <w:bCs/>
          <w:szCs w:val="19"/>
        </w:rPr>
      </w:pPr>
    </w:p>
    <w:p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rsidTr="00DB2AD2">
        <w:trPr>
          <w:trHeight w:val="445"/>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rsidTr="00DB2AD2">
        <w:trPr>
          <w:trHeight w:val="407"/>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rsidTr="00DB2AD2">
        <w:trPr>
          <w:trHeight w:val="557"/>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rsidTr="00DB2AD2">
        <w:trPr>
          <w:trHeight w:val="403"/>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rsidTr="00DB2AD2">
        <w:trPr>
          <w:trHeight w:val="570"/>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rsidR="00C67387" w:rsidRPr="00C67387" w:rsidRDefault="00C67387" w:rsidP="00C67387">
      <w:pPr>
        <w:overflowPunct w:val="0"/>
        <w:autoSpaceDE w:val="0"/>
        <w:autoSpaceDN w:val="0"/>
        <w:adjustRightInd w:val="0"/>
        <w:jc w:val="both"/>
        <w:textAlignment w:val="baseline"/>
        <w:rPr>
          <w:rFonts w:cs="Arial"/>
          <w:bCs/>
          <w:szCs w:val="19"/>
        </w:rPr>
      </w:pP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rsidR="00C67387" w:rsidRDefault="00C67387" w:rsidP="00C67387">
      <w:pPr>
        <w:overflowPunct w:val="0"/>
        <w:autoSpaceDE w:val="0"/>
        <w:autoSpaceDN w:val="0"/>
        <w:adjustRightInd w:val="0"/>
        <w:jc w:val="both"/>
        <w:textAlignment w:val="baseline"/>
        <w:rPr>
          <w:rFonts w:cs="Arial"/>
          <w:bCs/>
          <w:szCs w:val="19"/>
        </w:rPr>
      </w:pPr>
    </w:p>
    <w:p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rsidR="00C75340" w:rsidRPr="00C67387" w:rsidRDefault="00C75340" w:rsidP="00C67387">
      <w:pPr>
        <w:overflowPunct w:val="0"/>
        <w:autoSpaceDE w:val="0"/>
        <w:autoSpaceDN w:val="0"/>
        <w:adjustRightInd w:val="0"/>
        <w:jc w:val="both"/>
        <w:textAlignment w:val="baseline"/>
        <w:rPr>
          <w:rFonts w:cs="Arial"/>
          <w:bCs/>
          <w:szCs w:val="19"/>
        </w:rPr>
      </w:pP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rsidR="00C67387" w:rsidRPr="00C67387" w:rsidRDefault="00C67387" w:rsidP="00C67387">
      <w:pPr>
        <w:rPr>
          <w:rFonts w:cs="Arial"/>
          <w:bCs/>
          <w:szCs w:val="19"/>
        </w:rPr>
      </w:pPr>
    </w:p>
    <w:p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rsidR="00DB2AD2" w:rsidRPr="00C67387" w:rsidRDefault="00DB2AD2" w:rsidP="00E8012F">
      <w:pPr>
        <w:rPr>
          <w:rFonts w:cs="Arial"/>
          <w:bCs/>
          <w:szCs w:val="19"/>
        </w:rPr>
      </w:pPr>
    </w:p>
    <w:p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rsidR="00C67387" w:rsidRPr="00C67387" w:rsidRDefault="00C67387" w:rsidP="000124A2">
      <w:pPr>
        <w:spacing w:before="120" w:line="288" w:lineRule="auto"/>
        <w:rPr>
          <w:rFonts w:cs="Arial"/>
          <w:bCs/>
          <w:szCs w:val="19"/>
        </w:rPr>
      </w:pPr>
      <w:r w:rsidRPr="00C67387">
        <w:rPr>
          <w:rFonts w:cs="Arial"/>
          <w:bCs/>
          <w:szCs w:val="19"/>
        </w:rPr>
        <w:lastRenderedPageBreak/>
        <w:t>Ministerstvo vnútra SR</w:t>
      </w:r>
    </w:p>
    <w:p w:rsidR="00C67387" w:rsidRPr="00C67387" w:rsidRDefault="00C67387" w:rsidP="000124A2">
      <w:pPr>
        <w:spacing w:line="288" w:lineRule="auto"/>
        <w:rPr>
          <w:rFonts w:cs="Arial"/>
          <w:bCs/>
          <w:szCs w:val="19"/>
        </w:rPr>
      </w:pPr>
      <w:r w:rsidRPr="00C67387">
        <w:rPr>
          <w:rFonts w:cs="Arial"/>
          <w:bCs/>
          <w:szCs w:val="19"/>
        </w:rPr>
        <w:t>Sekcia ekonomiky</w:t>
      </w:r>
    </w:p>
    <w:p w:rsidR="00C67387" w:rsidRPr="00C67387" w:rsidRDefault="00C67387" w:rsidP="000124A2">
      <w:pPr>
        <w:spacing w:line="288" w:lineRule="auto"/>
        <w:rPr>
          <w:rFonts w:cs="Arial"/>
          <w:bCs/>
          <w:szCs w:val="19"/>
        </w:rPr>
      </w:pPr>
      <w:r w:rsidRPr="00C67387">
        <w:rPr>
          <w:rFonts w:cs="Arial"/>
          <w:bCs/>
          <w:szCs w:val="19"/>
        </w:rPr>
        <w:t>Odbor rozpočtu a financovania</w:t>
      </w:r>
    </w:p>
    <w:p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rsidR="00C67387" w:rsidRPr="00C67387" w:rsidRDefault="00C67387" w:rsidP="000124A2">
      <w:pPr>
        <w:spacing w:line="288" w:lineRule="auto"/>
        <w:rPr>
          <w:rFonts w:cs="Arial"/>
          <w:bCs/>
          <w:szCs w:val="19"/>
        </w:rPr>
      </w:pPr>
      <w:r w:rsidRPr="00C67387">
        <w:rPr>
          <w:rFonts w:cs="Arial"/>
          <w:bCs/>
          <w:szCs w:val="19"/>
        </w:rPr>
        <w:t>Pribinova 2</w:t>
      </w:r>
    </w:p>
    <w:p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rsidR="009D7F63" w:rsidRPr="0073389C" w:rsidRDefault="009D7F63" w:rsidP="009D7F63">
      <w:pPr>
        <w:pStyle w:val="Nadpis2"/>
        <w:spacing w:line="288" w:lineRule="auto"/>
        <w:ind w:left="0" w:firstLine="0"/>
        <w:rPr>
          <w:lang w:val="sk-SK"/>
        </w:rPr>
      </w:pPr>
      <w:bookmarkStart w:id="133" w:name="_Toc410905149"/>
      <w:bookmarkStart w:id="134" w:name="_Toc410907877"/>
      <w:bookmarkStart w:id="135" w:name="_Toc440372877"/>
      <w:bookmarkStart w:id="136" w:name="_Toc440636388"/>
      <w:bookmarkEnd w:id="133"/>
      <w:r w:rsidRPr="0073389C">
        <w:rPr>
          <w:lang w:val="sk-SK"/>
        </w:rPr>
        <w:t>Verejné obstarávanie</w:t>
      </w:r>
      <w:bookmarkEnd w:id="134"/>
      <w:bookmarkEnd w:id="135"/>
      <w:bookmarkEnd w:id="136"/>
    </w:p>
    <w:p w:rsidR="009D7F63" w:rsidRPr="0073389C" w:rsidRDefault="009D7F63" w:rsidP="00A10CB2">
      <w:pPr>
        <w:autoSpaceDE w:val="0"/>
        <w:autoSpaceDN w:val="0"/>
        <w:adjustRightInd w:val="0"/>
        <w:spacing w:before="120" w:after="120" w:line="288" w:lineRule="auto"/>
        <w:jc w:val="both"/>
      </w:pPr>
      <w:bookmarkStart w:id="137" w:name="p22-2-a"/>
      <w:bookmarkStart w:id="138" w:name="p23-5"/>
      <w:bookmarkStart w:id="139" w:name="p23-6"/>
      <w:bookmarkStart w:id="140" w:name="p24"/>
      <w:bookmarkStart w:id="141" w:name="_Toc409190739"/>
      <w:bookmarkStart w:id="142" w:name="_Toc360031225"/>
      <w:bookmarkEnd w:id="137"/>
      <w:bookmarkEnd w:id="138"/>
      <w:bookmarkEnd w:id="139"/>
      <w:bookmarkEnd w:id="140"/>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89"/>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0"/>
      </w:r>
      <w:r w:rsidRPr="0073389C">
        <w:t>.</w:t>
      </w:r>
    </w:p>
    <w:p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rsidR="00A737D2" w:rsidRPr="0073389C" w:rsidRDefault="00A737D2" w:rsidP="009D7F63">
      <w:pPr>
        <w:autoSpaceDE w:val="0"/>
        <w:autoSpaceDN w:val="0"/>
        <w:adjustRightInd w:val="0"/>
        <w:spacing w:before="120" w:after="120" w:line="288" w:lineRule="auto"/>
        <w:jc w:val="both"/>
      </w:pPr>
    </w:p>
    <w:p w:rsidR="009D7F63" w:rsidRPr="0073389C" w:rsidRDefault="009D7F63" w:rsidP="009D7F63">
      <w:pPr>
        <w:pStyle w:val="Nadpis3"/>
        <w:ind w:left="567" w:firstLine="0"/>
        <w:rPr>
          <w:rFonts w:cs="Arial"/>
          <w:lang w:val="sk-SK"/>
        </w:rPr>
      </w:pPr>
      <w:bookmarkStart w:id="143" w:name="_Toc440372878"/>
      <w:bookmarkStart w:id="144" w:name="_Toc440636389"/>
      <w:r w:rsidRPr="0073389C">
        <w:rPr>
          <w:rFonts w:cs="Arial"/>
          <w:lang w:val="sk-SK"/>
        </w:rPr>
        <w:t>Plán obstarávaní</w:t>
      </w:r>
      <w:bookmarkEnd w:id="141"/>
      <w:bookmarkEnd w:id="142"/>
      <w:bookmarkEnd w:id="143"/>
      <w:bookmarkEnd w:id="144"/>
    </w:p>
    <w:p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rsidR="006451E8" w:rsidRPr="006451E8" w:rsidRDefault="006451E8" w:rsidP="00151D4D">
      <w:pPr>
        <w:pStyle w:val="Odsekzoznamu"/>
        <w:numPr>
          <w:ilvl w:val="0"/>
          <w:numId w:val="101"/>
        </w:numPr>
        <w:spacing w:before="120" w:after="120" w:line="288" w:lineRule="auto"/>
      </w:pPr>
      <w:r w:rsidRPr="006451E8">
        <w:t>názov predmetu zákazky,</w:t>
      </w:r>
    </w:p>
    <w:p w:rsidR="006451E8" w:rsidRPr="006451E8" w:rsidRDefault="006451E8" w:rsidP="00151D4D">
      <w:pPr>
        <w:pStyle w:val="Odsekzoznamu"/>
        <w:numPr>
          <w:ilvl w:val="0"/>
          <w:numId w:val="101"/>
        </w:numPr>
        <w:spacing w:before="120" w:after="120" w:line="288" w:lineRule="auto"/>
      </w:pPr>
      <w:r w:rsidRPr="006451E8">
        <w:t>stručný opis predmetu zákazky,</w:t>
      </w:r>
    </w:p>
    <w:p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rsidR="006451E8" w:rsidRPr="006451E8" w:rsidRDefault="006451E8" w:rsidP="00151D4D">
      <w:pPr>
        <w:pStyle w:val="Odsekzoznamu"/>
        <w:numPr>
          <w:ilvl w:val="0"/>
          <w:numId w:val="101"/>
        </w:numPr>
        <w:spacing w:before="120" w:after="120" w:line="288" w:lineRule="auto"/>
      </w:pPr>
      <w:r w:rsidRPr="006451E8">
        <w:t>postup zadávania zákazky,</w:t>
      </w:r>
    </w:p>
    <w:p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rsidR="009D7F63" w:rsidRPr="0073389C" w:rsidRDefault="009D7F63" w:rsidP="009D7F63">
      <w:pPr>
        <w:spacing w:before="120" w:after="120" w:line="288" w:lineRule="auto"/>
        <w:jc w:val="both"/>
      </w:pPr>
    </w:p>
    <w:p w:rsidR="009D7F63" w:rsidRPr="0073389C" w:rsidRDefault="009D7F63" w:rsidP="009D7F63">
      <w:pPr>
        <w:pStyle w:val="Nadpis3"/>
        <w:ind w:left="567" w:firstLine="0"/>
        <w:rPr>
          <w:lang w:val="sk-SK"/>
        </w:rPr>
      </w:pPr>
      <w:bookmarkStart w:id="145" w:name="_Toc359942925"/>
      <w:bookmarkStart w:id="146" w:name="_Toc359943221"/>
      <w:bookmarkStart w:id="147" w:name="_Toc359943517"/>
      <w:bookmarkStart w:id="148" w:name="_Toc359943819"/>
      <w:bookmarkStart w:id="149" w:name="_Toc359944121"/>
      <w:bookmarkStart w:id="150" w:name="_Toc359944421"/>
      <w:bookmarkStart w:id="151" w:name="_Toc360024481"/>
      <w:bookmarkStart w:id="152" w:name="_Toc360030476"/>
      <w:bookmarkStart w:id="153" w:name="_Toc360031226"/>
      <w:bookmarkStart w:id="154" w:name="_Toc360109828"/>
      <w:bookmarkStart w:id="155" w:name="_Toc360110138"/>
      <w:bookmarkStart w:id="156" w:name="_Toc360118328"/>
      <w:bookmarkStart w:id="157" w:name="_Toc360118643"/>
      <w:bookmarkStart w:id="158" w:name="_Toc360031227"/>
      <w:bookmarkStart w:id="159" w:name="_Toc409190740"/>
      <w:bookmarkStart w:id="160" w:name="_Toc440372879"/>
      <w:bookmarkStart w:id="161" w:name="_Toc440636390"/>
      <w:bookmarkEnd w:id="145"/>
      <w:bookmarkEnd w:id="146"/>
      <w:bookmarkEnd w:id="147"/>
      <w:bookmarkEnd w:id="148"/>
      <w:bookmarkEnd w:id="149"/>
      <w:bookmarkEnd w:id="150"/>
      <w:bookmarkEnd w:id="151"/>
      <w:bookmarkEnd w:id="152"/>
      <w:bookmarkEnd w:id="153"/>
      <w:bookmarkEnd w:id="154"/>
      <w:bookmarkEnd w:id="155"/>
      <w:bookmarkEnd w:id="156"/>
      <w:bookmarkEnd w:id="157"/>
      <w:r w:rsidRPr="0073389C">
        <w:rPr>
          <w:lang w:val="sk-SK"/>
        </w:rPr>
        <w:lastRenderedPageBreak/>
        <w:t>Predpokladaná hodnota zákazky</w:t>
      </w:r>
      <w:bookmarkEnd w:id="158"/>
      <w:bookmarkEnd w:id="159"/>
      <w:r w:rsidRPr="0073389C">
        <w:rPr>
          <w:lang w:val="sk-SK"/>
        </w:rPr>
        <w:t xml:space="preserve"> (PHZ)</w:t>
      </w:r>
      <w:bookmarkEnd w:id="160"/>
      <w:bookmarkEnd w:id="161"/>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 odôvodniteľných prípadoch. Uvedené nemá vplyv na povinnosť určenia PHZ pred vyhlásením VO. Ak sa určia podmienky účasti v spojení s predpokladanou hodnotou alebo ak sa vyžaduje zábezpeka, je nutné vždy v oznámení uvádzať PHZ.</w:t>
      </w:r>
      <w:r w:rsidRPr="0073389C">
        <w:t xml:space="preserve"> </w:t>
      </w:r>
    </w:p>
    <w:p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rsidR="00A737D2" w:rsidRPr="0073389C" w:rsidRDefault="00A737D2" w:rsidP="009D7F63">
      <w:pPr>
        <w:spacing w:before="120" w:after="120" w:line="288" w:lineRule="auto"/>
        <w:jc w:val="both"/>
      </w:pPr>
    </w:p>
    <w:p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Prijímateľ je povinný pri realizácii prieskumu trhu osloviť, resp. vykonať prieskum trhu u min. 3 potenciálnych dodávateľov. Možnosti získania informácií za účelom stanovenia PHZ sú uvedené nižšie.</w:t>
      </w:r>
    </w:p>
    <w:p w:rsidR="009D7F63" w:rsidRPr="0073389C" w:rsidRDefault="009D7F63" w:rsidP="009D7F63">
      <w:pPr>
        <w:spacing w:before="120" w:after="120" w:line="288" w:lineRule="auto"/>
        <w:jc w:val="both"/>
      </w:pPr>
      <w:r w:rsidRPr="0073389C">
        <w:t>Určenie PHZ vykoná prijímateľ napr. na základe informácií:</w:t>
      </w:r>
    </w:p>
    <w:p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1"/>
      </w:r>
      <w:r w:rsidRPr="0073389C">
        <w:rPr>
          <w:rFonts w:cs="Arial"/>
          <w:szCs w:val="19"/>
          <w:lang w:val="sk-SK"/>
        </w:rPr>
        <w:t>;</w:t>
      </w:r>
    </w:p>
    <w:p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z webových sídiel 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dodávateľov;</w:t>
      </w:r>
    </w:p>
    <w:p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aktuálnych katalógov dodávateľov (listinných, uvedených na internetových stránkach)</w:t>
      </w:r>
      <w:r w:rsidR="00103054">
        <w:rPr>
          <w:rFonts w:cs="Arial"/>
          <w:szCs w:val="19"/>
          <w:lang w:val="sk-SK"/>
        </w:rPr>
        <w:t>,</w:t>
      </w:r>
    </w:p>
    <w:p w:rsidR="00103054" w:rsidRDefault="00103054" w:rsidP="00F158F9">
      <w:pPr>
        <w:pStyle w:val="Bulletslevel2"/>
        <w:spacing w:after="120" w:line="288" w:lineRule="auto"/>
        <w:ind w:left="567" w:hanging="283"/>
        <w:jc w:val="both"/>
        <w:rPr>
          <w:rFonts w:cs="Arial"/>
          <w:szCs w:val="19"/>
          <w:lang w:val="sk-SK"/>
        </w:rPr>
      </w:pPr>
      <w:r w:rsidRPr="00103054">
        <w:rPr>
          <w:rFonts w:cs="Arial"/>
          <w:szCs w:val="19"/>
          <w:lang w:val="sk-SK"/>
        </w:rPr>
        <w:t>projektantom ocenený rozpočet stavebných prác aktuálny k času 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úradnou pečiatkou projektanta,</w:t>
      </w:r>
    </w:p>
    <w:p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rsidR="00D72FDB" w:rsidRPr="0073389C" w:rsidRDefault="00D72FDB" w:rsidP="001F7F84">
      <w:pPr>
        <w:pStyle w:val="Bulletslevel2"/>
        <w:numPr>
          <w:ilvl w:val="0"/>
          <w:numId w:val="0"/>
        </w:numPr>
        <w:spacing w:after="120" w:line="288" w:lineRule="auto"/>
        <w:ind w:left="567"/>
        <w:jc w:val="both"/>
        <w:rPr>
          <w:rFonts w:cs="Arial"/>
          <w:szCs w:val="19"/>
          <w:lang w:val="sk-SK"/>
        </w:rPr>
      </w:pP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rsidR="009D7F63" w:rsidRPr="0073389C" w:rsidRDefault="009D7F63" w:rsidP="009D7F63">
      <w:pPr>
        <w:spacing w:before="120" w:after="120" w:line="288" w:lineRule="auto"/>
        <w:jc w:val="both"/>
      </w:pPr>
      <w:r w:rsidRPr="0073389C">
        <w:t>V prípade, ak je vysúťažená hodnota zákazky vyššia ako jej predpokladaná hodnota (rozpočet) uvedená v zmluve o NFP, poskytovateľ preplatí výdavky len do výšky sumy schválenej v </w:t>
      </w:r>
      <w:r w:rsidR="000A2AD4">
        <w:t>Žo</w:t>
      </w:r>
      <w:r w:rsidRPr="0073389C">
        <w:t xml:space="preserve">NFP a uvedenej v </w:t>
      </w:r>
      <w:r w:rsidR="000A2AD4">
        <w:t>z</w:t>
      </w:r>
      <w:r w:rsidRPr="0073389C">
        <w:t>mluve o NFP.</w:t>
      </w:r>
    </w:p>
    <w:p w:rsidR="009D7F63" w:rsidRPr="0073389C" w:rsidRDefault="009D7F63" w:rsidP="009D7F63">
      <w:pPr>
        <w:spacing w:before="120" w:after="120" w:line="288" w:lineRule="auto"/>
        <w:jc w:val="both"/>
      </w:pPr>
    </w:p>
    <w:p w:rsidR="009D7F63" w:rsidRPr="0073389C" w:rsidRDefault="009D7F63" w:rsidP="009D7F63">
      <w:pPr>
        <w:pStyle w:val="Nadpis3"/>
        <w:ind w:left="567" w:firstLine="0"/>
        <w:rPr>
          <w:lang w:val="sk-SK"/>
        </w:rPr>
      </w:pPr>
      <w:bookmarkStart w:id="162" w:name="_Toc359942927"/>
      <w:bookmarkStart w:id="163" w:name="_Toc359943223"/>
      <w:bookmarkStart w:id="164" w:name="_Toc359943519"/>
      <w:bookmarkStart w:id="165" w:name="_Toc359943821"/>
      <w:bookmarkStart w:id="166" w:name="_Toc359944123"/>
      <w:bookmarkStart w:id="167" w:name="_Toc359944423"/>
      <w:bookmarkStart w:id="168" w:name="_Toc360024483"/>
      <w:bookmarkStart w:id="169" w:name="_Toc360030478"/>
      <w:bookmarkStart w:id="170" w:name="_Toc360031228"/>
      <w:bookmarkStart w:id="171" w:name="_Toc360109830"/>
      <w:bookmarkStart w:id="172" w:name="_Toc360110140"/>
      <w:bookmarkStart w:id="173" w:name="_Toc360118330"/>
      <w:bookmarkStart w:id="174" w:name="_Toc360118645"/>
      <w:bookmarkStart w:id="175" w:name="_Toc409190741"/>
      <w:bookmarkStart w:id="176" w:name="_Toc360031229"/>
      <w:bookmarkStart w:id="177" w:name="_Toc440372880"/>
      <w:bookmarkStart w:id="178" w:name="_Toc440636391"/>
      <w:bookmarkEnd w:id="162"/>
      <w:bookmarkEnd w:id="163"/>
      <w:bookmarkEnd w:id="164"/>
      <w:bookmarkEnd w:id="165"/>
      <w:bookmarkEnd w:id="166"/>
      <w:bookmarkEnd w:id="167"/>
      <w:bookmarkEnd w:id="168"/>
      <w:bookmarkEnd w:id="169"/>
      <w:bookmarkEnd w:id="170"/>
      <w:bookmarkEnd w:id="171"/>
      <w:bookmarkEnd w:id="172"/>
      <w:bookmarkEnd w:id="173"/>
      <w:bookmarkEnd w:id="174"/>
      <w:r w:rsidRPr="0073389C">
        <w:rPr>
          <w:lang w:val="sk-SK"/>
        </w:rPr>
        <w:t>Povinnosť uzatvoriť zmluvu</w:t>
      </w:r>
      <w:bookmarkEnd w:id="175"/>
      <w:bookmarkEnd w:id="176"/>
      <w:bookmarkEnd w:id="177"/>
      <w:bookmarkEnd w:id="178"/>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 5 000 EUR.</w:t>
      </w:r>
      <w:r w:rsidR="001D76D4" w:rsidRPr="001D76D4">
        <w:t xml:space="preserve"> Pri zákazkách, ktorých PHZ je nižšia ako 5 000 EUR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w:t>
      </w:r>
      <w:r w:rsidR="001D76D4" w:rsidRPr="001D76D4">
        <w:lastRenderedPageBreak/>
        <w:t>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Pr="0073389C">
        <w:t xml:space="preserve"> </w:t>
      </w:r>
    </w:p>
    <w:p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rsidR="009D7F63" w:rsidRPr="0073389C" w:rsidRDefault="00C80170" w:rsidP="009D7F63">
      <w:pPr>
        <w:spacing w:before="120" w:after="120" w:line="288" w:lineRule="auto"/>
        <w:jc w:val="both"/>
        <w:rPr>
          <w:lang w:eastAsia="sk-SK"/>
        </w:rPr>
      </w:pPr>
      <w:r w:rsidRPr="00C80170">
        <w:rPr>
          <w:lang w:eastAsia="sk-SK"/>
        </w:rPr>
        <w:t>Zároveň upozorňujeme na povinnosť uzavrieť zmluvu len so subjektom, ktorý má v registri konečných užívateľov výhod zapísaných konečných užívateľov výhod (pozn. platí aj na subdodávateľov a iné osoby, viď § 56 ods. 2, 3 a 16 ZVO)</w:t>
      </w:r>
      <w:r>
        <w:rPr>
          <w:lang w:eastAsia="sk-SK"/>
        </w:rPr>
        <w:t>.</w:t>
      </w:r>
    </w:p>
    <w:p w:rsidR="009D7F63" w:rsidRPr="0073389C" w:rsidRDefault="009D7F63" w:rsidP="009D7F63">
      <w:pPr>
        <w:pStyle w:val="Nadpis3"/>
        <w:ind w:left="567" w:firstLine="0"/>
        <w:rPr>
          <w:lang w:val="sk-SK"/>
        </w:rPr>
      </w:pPr>
      <w:bookmarkStart w:id="179" w:name="_Toc440372881"/>
      <w:bookmarkStart w:id="180" w:name="_Toc440636392"/>
      <w:r w:rsidRPr="0073389C">
        <w:rPr>
          <w:lang w:val="sk-SK"/>
        </w:rPr>
        <w:t>Finančné limity</w:t>
      </w:r>
      <w:bookmarkEnd w:id="179"/>
      <w:bookmarkEnd w:id="180"/>
    </w:p>
    <w:p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 sú ustanovené všeobecne záväzným právnym predpisom ÚVO</w:t>
      </w:r>
      <w:r w:rsidRPr="0073389C">
        <w:rPr>
          <w:rStyle w:val="Odkaznapoznmkupodiarou"/>
          <w:b/>
          <w:sz w:val="19"/>
          <w:u w:val="single"/>
        </w:rPr>
        <w:footnoteReference w:id="92"/>
      </w:r>
      <w:r w:rsidRPr="0073389C">
        <w:rPr>
          <w:b/>
          <w:u w:val="single"/>
        </w:rPr>
        <w:t xml:space="preserve">. </w:t>
      </w:r>
    </w:p>
    <w:p w:rsidR="009D7F63" w:rsidRPr="0073389C" w:rsidRDefault="009D7F63" w:rsidP="009D7F63">
      <w:pPr>
        <w:spacing w:before="120" w:after="120" w:line="288" w:lineRule="auto"/>
        <w:jc w:val="both"/>
        <w:rPr>
          <w:b/>
          <w:u w:val="single"/>
        </w:rPr>
      </w:pPr>
    </w:p>
    <w:p w:rsidR="009D7F63" w:rsidRPr="0073389C" w:rsidRDefault="009D7F63" w:rsidP="009D7F63">
      <w:pPr>
        <w:pStyle w:val="Nadpis3"/>
        <w:ind w:left="567" w:firstLine="0"/>
        <w:rPr>
          <w:lang w:val="sk-SK"/>
        </w:rPr>
      </w:pPr>
      <w:bookmarkStart w:id="181" w:name="_Toc440372882"/>
      <w:bookmarkStart w:id="182" w:name="_Toc440636393"/>
      <w:r w:rsidRPr="0073389C">
        <w:rPr>
          <w:lang w:val="sk-SK"/>
        </w:rPr>
        <w:t>Všeobecné ustanovenia</w:t>
      </w:r>
      <w:bookmarkEnd w:id="181"/>
      <w:bookmarkEnd w:id="182"/>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Časť dokumentácie môže prijímateľ predložiť aj v elektronickej podobe (napr. na </w:t>
      </w:r>
      <w:r w:rsidR="00E575D3">
        <w:rPr>
          <w:rFonts w:cs="Arial"/>
          <w:szCs w:val="19"/>
        </w:rPr>
        <w:t>pevnom neprepisovateľnom nosiči</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Pr="0073389C">
        <w:t>.</w:t>
      </w:r>
      <w:r w:rsidR="00E575D3">
        <w:t xml:space="preserve"> </w:t>
      </w:r>
      <w:r w:rsidR="00E575D3" w:rsidRPr="00E575D3">
        <w:t>V prípade, ak prijímateľ dokumentáciu z VO plánuje predložiť v elektronickej podobe, sprievodný list, čestné vyhlásenia a podpísanú zmluvu s dodávateľom predloží v listinnej podobe. Minimálny rozsah dokumentácie, ktorú prijímateľ predkladá/môže predkladať cez ITMS 2014+ je definovaný rozsahom dokumentácie zverejňovanej v profile verejného obstarávateľa v závislosti od hodnoty a typu zákazky. Úprava povinnosti, resp. možnosti predkladania časti dokumentácie cez ITMS 2014+  závisí od znenia VZP k Zmluve o NFP.</w:t>
      </w:r>
    </w:p>
    <w:p w:rsidR="009D7F63" w:rsidRPr="0073389C" w:rsidRDefault="009D7F63" w:rsidP="009D7F63">
      <w:pPr>
        <w:spacing w:before="120" w:after="120" w:line="288" w:lineRule="auto"/>
      </w:pPr>
      <w:r w:rsidRPr="0073389C">
        <w:t>Prijímateľ použije nasledovný postup:</w:t>
      </w:r>
    </w:p>
    <w:p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lastRenderedPageBreak/>
        <w:t>V prípade rozsiahlej dokumentácie, resp. z dôvodu lepšej manipulácie prijímateľ dokumentáciu predkladá podľa predchádzajúcich viet v pevnej väzbe, avšak vo viacerých menších zväzkoch.</w:t>
      </w:r>
    </w:p>
    <w:p w:rsidR="009D7F63" w:rsidRPr="0073389C" w:rsidRDefault="009D7F63" w:rsidP="009D7F63">
      <w:pPr>
        <w:spacing w:before="120" w:after="120" w:line="288" w:lineRule="auto"/>
        <w:jc w:val="both"/>
      </w:pPr>
    </w:p>
    <w:p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rsidR="00DA7632" w:rsidRDefault="00DA7632" w:rsidP="009D7F63">
      <w:pPr>
        <w:pStyle w:val="Zkladntext2"/>
        <w:widowControl w:val="0"/>
        <w:spacing w:before="120" w:after="120" w:line="288" w:lineRule="auto"/>
        <w:jc w:val="both"/>
        <w:rPr>
          <w:rFonts w:ascii="Arial" w:hAnsi="Arial" w:cs="Arial"/>
          <w:i/>
          <w:sz w:val="19"/>
          <w:szCs w:val="19"/>
        </w:rPr>
      </w:pPr>
    </w:p>
    <w:p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V prípade, ak Poskytovateľ neoboznámi Prijímateľa (nezašle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Prijímateľ nie je oprávnený uzatvoriť zmluvu s úspešným uchádzačom ani vykonať iný úkon, ktorého podmienkou je vykonanie finančnej kontroly (napr. vyhlásenie VO) Poskytovateľom.</w:t>
      </w:r>
    </w:p>
    <w:p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rsidR="00A327BE" w:rsidRDefault="00A327BE" w:rsidP="009D7F63">
      <w:pPr>
        <w:pStyle w:val="Zkladntext2"/>
        <w:widowControl w:val="0"/>
        <w:spacing w:before="120" w:after="120" w:line="288" w:lineRule="auto"/>
        <w:jc w:val="both"/>
        <w:rPr>
          <w:rFonts w:ascii="Arial" w:hAnsi="Arial" w:cs="Arial"/>
          <w:i/>
          <w:color w:val="FF0000"/>
          <w:sz w:val="19"/>
          <w:szCs w:val="19"/>
        </w:rPr>
      </w:pPr>
    </w:p>
    <w:p w:rsidR="00A327BE" w:rsidRDefault="00A327BE" w:rsidP="009D7F63">
      <w:pPr>
        <w:pStyle w:val="Zkladntext2"/>
        <w:widowControl w:val="0"/>
        <w:spacing w:before="120" w:after="120" w:line="288" w:lineRule="auto"/>
        <w:jc w:val="both"/>
        <w:rPr>
          <w:rFonts w:ascii="Arial" w:hAnsi="Arial" w:cs="Arial"/>
          <w:i/>
          <w:color w:val="FF0000"/>
          <w:sz w:val="19"/>
          <w:szCs w:val="19"/>
        </w:rPr>
      </w:pPr>
      <w:r w:rsidRPr="00A327BE">
        <w:rPr>
          <w:rFonts w:ascii="Arial" w:hAnsi="Arial" w:cs="Arial"/>
          <w:i/>
          <w:sz w:val="19"/>
          <w:szCs w:val="19"/>
        </w:rPr>
        <w:t>Dôležité upozornenie:</w:t>
      </w:r>
      <w:r w:rsidRPr="00DA7632">
        <w:rPr>
          <w:rFonts w:ascii="Arial" w:hAnsi="Arial" w:cs="Arial"/>
          <w:i/>
          <w:sz w:val="19"/>
          <w:szCs w:val="19"/>
        </w:rPr>
        <w:t xml:space="preserve"> </w:t>
      </w:r>
      <w:r>
        <w:rPr>
          <w:rFonts w:ascii="Arial" w:hAnsi="Arial" w:cs="Arial"/>
          <w:i/>
          <w:sz w:val="19"/>
          <w:szCs w:val="19"/>
        </w:rPr>
        <w:t xml:space="preserve"> </w:t>
      </w:r>
      <w:r w:rsidR="00D11568" w:rsidRPr="00D11568">
        <w:rPr>
          <w:rFonts w:ascii="Arial" w:hAnsi="Arial" w:cs="Arial"/>
          <w:b w:val="0"/>
          <w:sz w:val="19"/>
          <w:szCs w:val="19"/>
        </w:rPr>
        <w:t>Ostatné povinnosti prijímateľa týkajúce sa lehoty na vyhlásenie VO na hlavné aktivity projektu, maximálneho počtu opakovaní verejných obstarávaní a pod. sú upravené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DA7632">
        <w:rPr>
          <w:rFonts w:ascii="Arial" w:hAnsi="Arial" w:cs="Arial"/>
          <w:b w:val="0"/>
          <w:sz w:val="19"/>
          <w:szCs w:val="19"/>
        </w:rPr>
        <w:t xml:space="preserve">. </w:t>
      </w:r>
    </w:p>
    <w:p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V  prípade, ak ku dňu nadobudnutia účinnosti Zmluvy o poskytnutí NFP Prijímateľ uzavrel zmluvu s úspešným uchádzačom, je povinný predložiť Poskytovateľovi kompletnú dokumentáciu z tohto procesu VO bezodkladne odo dňa nadobudnutia účinnosti Zmluvy o poskytnutí NFP.</w:t>
      </w:r>
    </w:p>
    <w:p w:rsidR="00DA7632" w:rsidRDefault="00DA7632" w:rsidP="009D7F63">
      <w:pPr>
        <w:pStyle w:val="Zkladntext2"/>
        <w:widowControl w:val="0"/>
        <w:spacing w:before="120" w:after="120" w:line="288" w:lineRule="auto"/>
        <w:jc w:val="both"/>
        <w:rPr>
          <w:rFonts w:ascii="Arial" w:hAnsi="Arial" w:cs="Arial"/>
          <w:i/>
          <w:color w:val="FF0000"/>
          <w:sz w:val="19"/>
          <w:szCs w:val="19"/>
        </w:rPr>
      </w:pPr>
    </w:p>
    <w:p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rsidR="0048666F" w:rsidRDefault="0048666F" w:rsidP="009D7F63">
      <w:pPr>
        <w:pStyle w:val="Zkladntext2"/>
        <w:widowControl w:val="0"/>
        <w:spacing w:before="120" w:after="120" w:line="288" w:lineRule="auto"/>
        <w:jc w:val="both"/>
        <w:rPr>
          <w:rFonts w:ascii="Arial" w:hAnsi="Arial" w:cs="Arial"/>
          <w:i/>
          <w:color w:val="FF0000"/>
          <w:sz w:val="19"/>
          <w:szCs w:val="19"/>
        </w:rPr>
      </w:pPr>
    </w:p>
    <w:p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w:t>
      </w:r>
      <w:r w:rsidRPr="00D11568">
        <w:rPr>
          <w:rFonts w:cs="Arial"/>
          <w:lang w:val="sk-SK"/>
        </w:rPr>
        <w:lastRenderedPageBreak/>
        <w:t xml:space="preserve">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vysvetlenie, ak sa uskutočnilo;</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menovacie dekréty jednotlivých členov komisie, vrátane ich životopisov,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p>
    <w:p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rokovacieho konania bez zverejnenia, resp. priameho rokovacieho konania); </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rsidR="00F73625" w:rsidRDefault="00F73625" w:rsidP="00F73625">
      <w:pPr>
        <w:pStyle w:val="Bulletslevel2"/>
        <w:spacing w:after="120" w:line="288" w:lineRule="auto"/>
        <w:ind w:left="567" w:hanging="283"/>
        <w:jc w:val="both"/>
        <w:rPr>
          <w:rFonts w:cs="Arial"/>
          <w:lang w:val="sk-SK"/>
        </w:rPr>
      </w:pPr>
      <w:r w:rsidRPr="0014341F">
        <w:rPr>
          <w:rFonts w:cs="Arial"/>
          <w:lang w:val="sk-SK"/>
        </w:rPr>
        <w:lastRenderedPageBreak/>
        <w:t>protokoly a iné výstupy podrobne a úplne dokumentujúce postup pri zadávaní zákaziek prostredníctvom elektronických informačných systémov a iných elektronických nástrojov;</w:t>
      </w:r>
    </w:p>
    <w:p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 xml:space="preserve">screen) preverovania zápisu konečných užívateľov výhod úspešného uchádzača, resp. aj jeho subdodávateľov a osôb podľa § </w:t>
      </w:r>
      <w:r w:rsidR="00552EAD">
        <w:rPr>
          <w:rFonts w:cs="Arial"/>
          <w:lang w:val="sk-SK"/>
        </w:rPr>
        <w:t>33</w:t>
      </w:r>
      <w:r w:rsidR="00552EAD" w:rsidRPr="00F73625">
        <w:rPr>
          <w:rFonts w:cs="Arial"/>
          <w:lang w:val="sk-SK"/>
        </w:rPr>
        <w:t xml:space="preserve"> </w:t>
      </w:r>
      <w:r w:rsidRPr="00F73625">
        <w:rPr>
          <w:rFonts w:cs="Arial"/>
          <w:lang w:val="sk-SK"/>
        </w:rPr>
        <w:t xml:space="preserve">ods. 2 a § </w:t>
      </w:r>
      <w:r w:rsidR="00552EAD">
        <w:rPr>
          <w:rFonts w:cs="Arial"/>
          <w:lang w:val="sk-SK"/>
        </w:rPr>
        <w:t>34</w:t>
      </w:r>
      <w:r w:rsidRPr="00F73625">
        <w:rPr>
          <w:rFonts w:cs="Arial"/>
          <w:lang w:val="sk-SK"/>
        </w:rPr>
        <w:t xml:space="preserve"> ods. </w:t>
      </w:r>
      <w:r w:rsidR="00552EAD">
        <w:rPr>
          <w:rFonts w:cs="Arial"/>
          <w:lang w:val="sk-SK"/>
        </w:rPr>
        <w:t>3</w:t>
      </w:r>
      <w:r w:rsidR="00552EAD" w:rsidRPr="00F73625">
        <w:rPr>
          <w:rFonts w:cs="Arial"/>
          <w:lang w:val="sk-SK"/>
        </w:rPr>
        <w:t xml:space="preserve"> </w:t>
      </w:r>
      <w:r w:rsidRPr="00F73625">
        <w:rPr>
          <w:rFonts w:cs="Arial"/>
          <w:lang w:val="sk-SK"/>
        </w:rPr>
        <w:t xml:space="preserve">ZVO v registri konečných užívateľov 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 xml:space="preserve">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 </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rsidR="009D7F63" w:rsidRDefault="009D7F63" w:rsidP="009D7F63">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rsidR="00D72FDB" w:rsidRPr="0073389C" w:rsidRDefault="00D72FDB" w:rsidP="001F7F84">
      <w:pPr>
        <w:pStyle w:val="Bulletslevel2"/>
        <w:spacing w:after="120" w:line="288" w:lineRule="auto"/>
        <w:ind w:left="567" w:hanging="283"/>
        <w:jc w:val="both"/>
        <w:rPr>
          <w:rFonts w:cs="Arial"/>
          <w:lang w:val="sk-SK"/>
        </w:rPr>
      </w:pPr>
      <w:r w:rsidRPr="00D72FDB">
        <w:rPr>
          <w:rFonts w:cs="Arial"/>
          <w:lang w:val="sk-SK"/>
        </w:rPr>
        <w:t>preukázateľné potvrdenie  (napr. printscreen) preverovania zápisu úspešného uchádzača, resp. jeho subdodávateľov a osôb podľa § 33 ods. 2 a § 34 ods. 2 ZVO v registri konečných užívateľov výhod alebo úspešného uchádzača, resp. jeho subdodávateľov v registri partnerov verejného sektora;</w:t>
      </w:r>
    </w:p>
    <w:p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rsidR="00EF2628" w:rsidRPr="00144232" w:rsidRDefault="00D72FDB" w:rsidP="00151D4D">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rsidR="00EF2628" w:rsidRPr="00144232" w:rsidRDefault="00EF2628" w:rsidP="00151D4D">
      <w:pPr>
        <w:pStyle w:val="Bulletslevel2"/>
        <w:numPr>
          <w:ilvl w:val="0"/>
          <w:numId w:val="84"/>
        </w:numPr>
        <w:jc w:val="both"/>
        <w:rPr>
          <w:rFonts w:cs="Arial"/>
          <w:lang w:val="sk-SK"/>
        </w:rPr>
      </w:pPr>
      <w:r w:rsidRPr="00144232">
        <w:rPr>
          <w:rFonts w:cs="Arial"/>
          <w:lang w:val="sk-SK"/>
        </w:rPr>
        <w:t>;</w:t>
      </w:r>
    </w:p>
    <w:p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Uvedená informácia bude tvoriť súčasť predloženej dokumentácie na kontrolu VO. Prijímateľ je rovnako povinný na žiadosť poskytovateľa zabezpečiť pre poskytovateľa pasívny prístup pozorovateľa za účelom sledovania priebehu elektronickej aukcie v reálnom čase.</w:t>
      </w:r>
    </w:p>
    <w:p w:rsidR="00725F3A" w:rsidRPr="0073389C" w:rsidRDefault="00725F3A" w:rsidP="009D7F63">
      <w:pPr>
        <w:spacing w:before="120" w:after="120" w:line="288" w:lineRule="auto"/>
        <w:jc w:val="both"/>
        <w:rPr>
          <w:rFonts w:cs="Arial"/>
          <w:color w:val="000000" w:themeColor="text1"/>
          <w:szCs w:val="19"/>
        </w:rPr>
      </w:pPr>
    </w:p>
    <w:p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 xml:space="preserve">ní použitom ako výzva na účasť  sa určí veľkosť a predmet takýchto častí a uvedie, či ponuky možno predložiť na jednu časť, niekoľko častí alebo všetky časti </w:t>
      </w:r>
      <w:r w:rsidRPr="00E8012F">
        <w:rPr>
          <w:b/>
          <w:color w:val="000000" w:themeColor="text1"/>
        </w:rPr>
        <w:t xml:space="preserve">Poskytovateľ bude v rámci nadlimitných zákaziek vykonávať kontrolu uplatnenia využitia rozdelenia zákazky na </w:t>
      </w:r>
      <w:r w:rsidRPr="00E8012F">
        <w:rPr>
          <w:b/>
          <w:color w:val="000000" w:themeColor="text1"/>
        </w:rPr>
        <w:lastRenderedPageBreak/>
        <w:t>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 prečo nie je toto rozdelenie možné.</w:t>
      </w:r>
    </w:p>
    <w:p w:rsidR="00C064D9" w:rsidRDefault="00C064D9" w:rsidP="009D7F63">
      <w:pPr>
        <w:spacing w:before="120" w:after="120" w:line="288" w:lineRule="auto"/>
        <w:jc w:val="both"/>
        <w:rPr>
          <w:color w:val="000000" w:themeColor="text1"/>
        </w:rPr>
      </w:pPr>
    </w:p>
    <w:p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3"/>
      </w:r>
    </w:p>
    <w:p w:rsidR="009D7F63" w:rsidRDefault="009D7F63" w:rsidP="009D7F63">
      <w:pPr>
        <w:rPr>
          <w:rFonts w:asciiTheme="minorHAnsi" w:hAnsiTheme="minorHAnsi"/>
          <w:color w:val="000000" w:themeColor="text1"/>
        </w:rPr>
      </w:pPr>
    </w:p>
    <w:p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rsidR="00C7417C" w:rsidRDefault="00C7417C" w:rsidP="00C7417C">
      <w:pPr>
        <w:rPr>
          <w:rFonts w:asciiTheme="minorHAnsi" w:hAnsiTheme="minorHAnsi" w:cstheme="minorHAnsi"/>
          <w:color w:val="000000" w:themeColor="text1"/>
          <w:szCs w:val="19"/>
        </w:rPr>
      </w:pPr>
    </w:p>
    <w:p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Za účelom zvýšenia informovanosti prijímateľov je v prílohe tejto príručky (Príloha č. </w:t>
      </w:r>
      <w:r w:rsidR="00836B04">
        <w:rPr>
          <w:rFonts w:cs="Arial"/>
          <w:szCs w:val="19"/>
        </w:rPr>
        <w:t>3</w:t>
      </w:r>
      <w:r w:rsidR="005979B7">
        <w:rPr>
          <w:rFonts w:cs="Arial"/>
          <w:szCs w:val="19"/>
        </w:rPr>
        <w:t>3</w:t>
      </w:r>
      <w:r w:rsidRPr="008D5848">
        <w:rPr>
          <w:rFonts w:cs="Arial"/>
          <w:szCs w:val="19"/>
        </w:rPr>
        <w:t xml:space="preserve"> Rizikové indikátory k možným porušeniam zákona o ochrane hospodárskej súťaže) uvedený zoznam rizikových indikátorov, </w:t>
      </w:r>
      <w:r w:rsidRPr="008D5848">
        <w:rPr>
          <w:rFonts w:cs="Arial"/>
          <w:szCs w:val="19"/>
        </w:rPr>
        <w:lastRenderedPageBreak/>
        <w:t>predstavujúcich situácie, ktoré zvyšujú pravdepodobnosť, že v rámci daného zadávania zákazky mohlo dôjsť k protiprávnemu konaniu.</w:t>
      </w:r>
    </w:p>
    <w:p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rsidR="00725F3A" w:rsidRDefault="00725F3A" w:rsidP="00C7417C">
      <w:pPr>
        <w:rPr>
          <w:rFonts w:asciiTheme="minorHAnsi" w:hAnsiTheme="minorHAnsi" w:cstheme="minorHAnsi"/>
          <w:color w:val="000000" w:themeColor="text1"/>
          <w:szCs w:val="19"/>
        </w:rPr>
      </w:pPr>
    </w:p>
    <w:p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rsidR="009D7F63" w:rsidRPr="0073389C" w:rsidRDefault="009D7F63" w:rsidP="009D7F63">
      <w:pPr>
        <w:pStyle w:val="Nadpis3"/>
        <w:ind w:left="567" w:firstLine="0"/>
        <w:rPr>
          <w:lang w:val="sk-SK"/>
        </w:rPr>
      </w:pPr>
      <w:bookmarkStart w:id="183" w:name="_Toc418000109"/>
      <w:bookmarkStart w:id="184" w:name="_Toc440372883"/>
      <w:bookmarkStart w:id="185" w:name="_Toc440636394"/>
      <w:bookmarkEnd w:id="183"/>
      <w:r w:rsidRPr="00C477FA">
        <w:rPr>
          <w:lang w:val="sk-SK"/>
        </w:rPr>
        <w:t xml:space="preserve">Typy </w:t>
      </w:r>
      <w:r w:rsidRPr="0073389C">
        <w:rPr>
          <w:lang w:val="sk-SK"/>
        </w:rPr>
        <w:t>kontroly VO</w:t>
      </w:r>
      <w:bookmarkEnd w:id="184"/>
      <w:bookmarkEnd w:id="185"/>
    </w:p>
    <w:p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zákazky realizovanej cez elektronické trhovisko je okrem dokumentácie preukazujúcej určenie </w:t>
      </w:r>
      <w:r w:rsidR="00F7591D">
        <w:t>PHZ</w:t>
      </w:r>
      <w:r w:rsidRPr="0073389C">
        <w:t>, návrh zmluvného formuláru obsahujúceho štandardné zmluvné podmienky, opis predmetu zákazky a prípadne objednávkové atribúty (najmä konkrétne zmluvné špecifikácie a podmienky súťaže)</w:t>
      </w:r>
      <w:r w:rsidR="00F0718F">
        <w:t xml:space="preserve"> </w:t>
      </w:r>
      <w:r w:rsidR="00F0718F" w:rsidRPr="005F1F6B">
        <w:rPr>
          <w:rFonts w:cs="Arial"/>
          <w:szCs w:val="19"/>
        </w:rPr>
        <w:t>a zároveň v prípade nadlimitných zákaziek realizovaných cez elektronické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v prípade elektronického trhoviska 10 pracovných dní od doručenia dokumentácie prijímateľom.</w:t>
      </w:r>
    </w:p>
    <w:p w:rsidR="00C7417C" w:rsidRDefault="00C7417C" w:rsidP="00C064D9">
      <w:pPr>
        <w:spacing w:line="288" w:lineRule="auto"/>
        <w:jc w:val="both"/>
      </w:pPr>
      <w:r w:rsidRPr="00C7417C">
        <w:t xml:space="preserve">Povinnosť prijímateľa predkladať dokumentáciu na ex-ante kontrolu sa vzťahuje na všetky </w:t>
      </w:r>
      <w:r w:rsidR="00160CE0" w:rsidRPr="00160CE0">
        <w:t>nadlimitné zákazky s ohľadom na predpokladanú hodnotu zákazky, resp. na zvolený postup</w:t>
      </w:r>
      <w:r w:rsidRPr="00C7417C">
        <w:t xml:space="preserve"> a na podlimitné zákazky realizované cez elektronické trhovisko podľa § </w:t>
      </w:r>
      <w:r w:rsidR="00C064D9">
        <w:t>108</w:t>
      </w:r>
      <w:r w:rsidR="00C064D9" w:rsidRPr="00C7417C">
        <w:t xml:space="preserve"> </w:t>
      </w:r>
      <w:r w:rsidRPr="00C7417C">
        <w:t>ods. 1 písm. a) ZVO</w:t>
      </w:r>
      <w:r w:rsidR="00160CE0" w:rsidRPr="00160CE0">
        <w:t xml:space="preserve"> a podlimitné zákazky pri službách uvedených v prílohe č. 1 ZVO (sociálne služby a iné osobitné služby)</w:t>
      </w:r>
      <w:r w:rsidR="00160CE0">
        <w:t xml:space="preserve"> </w:t>
      </w:r>
      <w:r w:rsidRPr="00C7417C">
        <w:t xml:space="preserve">. </w:t>
      </w:r>
    </w:p>
    <w:p w:rsidR="00E322E9" w:rsidRDefault="00E322E9" w:rsidP="00C064D9">
      <w:pPr>
        <w:spacing w:line="288" w:lineRule="auto"/>
        <w:jc w:val="both"/>
      </w:pPr>
    </w:p>
    <w:p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rsidR="00E322E9" w:rsidRDefault="00E322E9" w:rsidP="00C064D9">
      <w:pPr>
        <w:spacing w:line="288" w:lineRule="auto"/>
        <w:jc w:val="both"/>
      </w:pPr>
    </w:p>
    <w:p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lastRenderedPageBreak/>
        <w:t>Dôležité upozornenie:</w:t>
      </w:r>
    </w:p>
    <w:p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r>
      <w:r w:rsidR="005D4EE3" w:rsidRPr="005D4EE3">
        <w:t>nadlimitných zákazkách, okrem zákaziek zadávaných centrálnou obstarávacou organizáciou podľa § 15 ods. 2 ZVO</w:t>
      </w:r>
      <w:r w:rsidRPr="008D5848">
        <w:t xml:space="preserve">; </w:t>
      </w:r>
    </w:p>
    <w:p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r>
      <w:r w:rsidR="005D4EE3" w:rsidRPr="005D4EE3">
        <w:t>podlimitných zákazkách realizovaných cez elektronické trhovisko podľa § 108 ods. 1 písm. a) ZVO</w:t>
      </w:r>
      <w:r w:rsidRPr="008D5848">
        <w:t xml:space="preserve">; </w:t>
      </w:r>
    </w:p>
    <w:p w:rsidR="00E322E9" w:rsidRDefault="00C7417C" w:rsidP="00E8012F">
      <w:pPr>
        <w:pBdr>
          <w:top w:val="single" w:sz="4" w:space="1" w:color="auto"/>
          <w:left w:val="single" w:sz="4" w:space="4" w:color="auto"/>
          <w:bottom w:val="single" w:sz="4" w:space="1" w:color="auto"/>
          <w:right w:val="single" w:sz="4" w:space="4" w:color="auto"/>
        </w:pBdr>
        <w:shd w:val="clear" w:color="auto" w:fill="00A1DE"/>
        <w:spacing w:line="276" w:lineRule="auto"/>
        <w:ind w:left="720" w:hanging="720"/>
        <w:jc w:val="both"/>
      </w:pPr>
      <w:r w:rsidRPr="008D5848">
        <w:t>•</w:t>
      </w:r>
      <w:r w:rsidRPr="008D5848">
        <w:tab/>
      </w:r>
      <w:r w:rsidR="005D4EE3" w:rsidRPr="005D4EE3">
        <w:t>podlimitných zákazkách pri službách uvedených v prílohe č. 1 ZVO (sociálne služby a iné osobitné služby)</w:t>
      </w:r>
      <w:r w:rsidR="005D4EE3">
        <w:t>.</w:t>
      </w:r>
      <w:r w:rsidR="00E322E9">
        <w:t xml:space="preserve"> </w:t>
      </w:r>
    </w:p>
    <w:p w:rsidR="00C7417C" w:rsidRDefault="00C7417C" w:rsidP="00C7417C">
      <w:pPr>
        <w:spacing w:before="120" w:after="120" w:line="288" w:lineRule="auto"/>
        <w:jc w:val="both"/>
      </w:pPr>
    </w:p>
    <w:p w:rsidR="00A327BE" w:rsidRPr="00AC3647" w:rsidRDefault="00A327BE" w:rsidP="00A327BE">
      <w:pPr>
        <w:spacing w:line="288" w:lineRule="auto"/>
        <w:jc w:val="both"/>
        <w:rPr>
          <w:rFonts w:cs="Arial"/>
          <w:szCs w:val="19"/>
        </w:rPr>
      </w:pPr>
      <w:r w:rsidRPr="0073389C">
        <w:rPr>
          <w:b/>
          <w:i/>
          <w:color w:val="FF0000"/>
        </w:rPr>
        <w:t>Povinnosť prijímateľa:</w:t>
      </w:r>
      <w:r w:rsidRPr="0073389C">
        <w:rPr>
          <w:color w:val="FF0000"/>
        </w:rPr>
        <w:t xml:space="preserve"> </w:t>
      </w:r>
      <w:r w:rsidRPr="00703E20">
        <w:rPr>
          <w:rFonts w:cs="Arial"/>
          <w:color w:val="FF0000"/>
          <w:szCs w:val="19"/>
        </w:rPr>
        <w:t xml:space="preserve"> </w:t>
      </w:r>
      <w:r w:rsidRPr="00AC3647">
        <w:rPr>
          <w:rFonts w:cs="Arial"/>
          <w:szCs w:val="19"/>
        </w:rPr>
        <w:t xml:space="preserve">Prijímateľ je povinný </w:t>
      </w:r>
      <w:r w:rsidRPr="00AC3647">
        <w:rPr>
          <w:rFonts w:cs="Arial"/>
          <w:b/>
          <w:szCs w:val="19"/>
        </w:rPr>
        <w:t xml:space="preserve">do 15 dní odo dňa doručenia oznámenia o schválení </w:t>
      </w:r>
      <w:r>
        <w:rPr>
          <w:rFonts w:cs="Arial"/>
          <w:b/>
          <w:szCs w:val="19"/>
        </w:rPr>
        <w:t xml:space="preserve">prvej </w:t>
      </w:r>
      <w:r w:rsidRPr="00AC3647">
        <w:rPr>
          <w:rFonts w:cs="Arial"/>
          <w:b/>
          <w:szCs w:val="19"/>
        </w:rPr>
        <w:t>ex-ante kontroly</w:t>
      </w:r>
      <w:r w:rsidRPr="00AC3647">
        <w:rPr>
          <w:rFonts w:cs="Arial"/>
          <w:szCs w:val="19"/>
        </w:rPr>
        <w:t xml:space="preserve"> zverejniť oznámenie o začatí verejného obstarávania vo vestníku verejného obstarávania</w:t>
      </w:r>
      <w:r w:rsidR="00E322E9">
        <w:rPr>
          <w:rFonts w:cs="Arial"/>
          <w:szCs w:val="19"/>
        </w:rPr>
        <w:t xml:space="preserve">, </w:t>
      </w:r>
      <w:r w:rsidR="00E322E9" w:rsidRPr="00E322E9">
        <w:rPr>
          <w:rFonts w:cs="Arial"/>
          <w:szCs w:val="19"/>
        </w:rPr>
        <w:t>resp. na elektronickom trhovisku</w:t>
      </w:r>
      <w:r w:rsidRPr="00AC3647">
        <w:rPr>
          <w:rFonts w:cs="Arial"/>
          <w:szCs w:val="19"/>
        </w:rPr>
        <w:t>. Uvedené neplatí v prípade odôvodnenej požiadavky Prijímateľa o predĺženie tejto lehoty doručenej Poskytovateľovi ešte pred uplynutím uvedenej lehoty.</w:t>
      </w:r>
    </w:p>
    <w:p w:rsidR="00A327BE" w:rsidRPr="0073389C" w:rsidRDefault="00A327BE" w:rsidP="00C7417C">
      <w:pPr>
        <w:spacing w:before="120" w:after="120" w:line="288" w:lineRule="auto"/>
        <w:jc w:val="both"/>
      </w:pPr>
    </w:p>
    <w:p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prestáva plynúť lehota na výkon kontroly</w:t>
      </w:r>
      <w:r w:rsidR="00F8192B" w:rsidRPr="008D5848">
        <w:rPr>
          <w:rFonts w:cs="Arial"/>
          <w:szCs w:val="19"/>
        </w:rPr>
        <w:t xml:space="preserve"> VO</w:t>
      </w:r>
      <w:r w:rsidR="0020630C" w:rsidRPr="008D5848">
        <w:rPr>
          <w:rFonts w:cs="Arial"/>
          <w:szCs w:val="19"/>
        </w:rPr>
        <w:t xml:space="preserve">. Dňom nasledujúcim po dni doručenia vysvetlenia alebo doplnenia dokumentácie poskytovateľovi začína plynúť nová lehota na výkon kontroly VO. </w:t>
      </w:r>
    </w:p>
    <w:p w:rsidR="00C7417C" w:rsidRDefault="00C7417C" w:rsidP="009D7F63">
      <w:pPr>
        <w:spacing w:before="120" w:after="120" w:line="288" w:lineRule="auto"/>
        <w:jc w:val="both"/>
      </w:pPr>
    </w:p>
    <w:p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(10 pracovných dní v prípade elektronického trhoviska) na kontrolu VO.</w:t>
      </w:r>
    </w:p>
    <w:p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nebude </w:t>
      </w:r>
      <w:r w:rsidR="00CA0961">
        <w:rPr>
          <w:rFonts w:cs="Arial"/>
          <w:szCs w:val="19"/>
        </w:rPr>
        <w:t xml:space="preserve">poskytovateľ </w:t>
      </w:r>
      <w:r w:rsidRPr="0073389C">
        <w:t xml:space="preserve">oprávnený postupovať vo veci určenia 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nebudú schválené</w:t>
      </w:r>
      <w:r w:rsidRPr="0073389C">
        <w:t xml:space="preserve"> na financovanie v plnom rozsahu. </w:t>
      </w:r>
    </w:p>
    <w:p w:rsidR="00C7417C" w:rsidRDefault="00C7417C" w:rsidP="009D7F63">
      <w:pPr>
        <w:spacing w:before="120" w:after="120" w:line="288" w:lineRule="auto"/>
        <w:jc w:val="both"/>
        <w:rPr>
          <w:b/>
        </w:rPr>
      </w:pPr>
    </w:p>
    <w:p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posudzované ako podstatné porušenie </w:t>
      </w:r>
      <w:r w:rsidR="00320FAE">
        <w:t>z</w:t>
      </w:r>
      <w:r w:rsidRPr="001C44C7">
        <w:t xml:space="preserve">mluvy o NFP zo strany prijímateľa. Zároveň v takýchto prípadoch nebude </w:t>
      </w:r>
      <w:r w:rsidR="00795A52">
        <w:t>poskytovateľ</w:t>
      </w:r>
      <w:r w:rsidRPr="001C44C7">
        <w:t xml:space="preserve"> oprávnený pri identifikovaní nedostatkov pri ex-post kontrole VO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Rovnako, pokiaľ prijímateľ vyhlási VO v rozpore s požiadavkami </w:t>
      </w:r>
      <w:r w:rsidR="00795A52">
        <w:t>poskytovateľa</w:t>
      </w:r>
      <w:r w:rsidRPr="001C44C7">
        <w:t xml:space="preserve"> vyplývajúcimi z výsledkov ex-ante kontroly a v rámci ex-post kontroly </w:t>
      </w:r>
      <w:r w:rsidR="00795A52">
        <w:t>poskytovateľ</w:t>
      </w:r>
      <w:r w:rsidRPr="001C44C7">
        <w:t xml:space="preserve"> zistí pochybenie pri VO súvisiace s týmto rozporom, nebude </w:t>
      </w:r>
      <w:r w:rsidR="00795A52">
        <w:t>poskytovateľ</w:t>
      </w:r>
      <w:r w:rsidRPr="001C44C7">
        <w:t xml:space="preserve"> oprávnený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w:t>
      </w:r>
      <w:r w:rsidRPr="001C44C7">
        <w:lastRenderedPageBreak/>
        <w:t xml:space="preserve">financovania znamená, že všetky výdavky vychádzajúce z realizácie výsledku daného VO budú zo strany </w:t>
      </w:r>
      <w:r w:rsidR="00795A52">
        <w:t>poskytovateľa</w:t>
      </w:r>
      <w:r w:rsidRPr="001C44C7">
        <w:t xml:space="preserve"> v prípade, že budú zahrnuté v ŽoP, označené ako neoprávnené.</w:t>
      </w:r>
    </w:p>
    <w:p w:rsidR="00C7417C" w:rsidRDefault="00C7417C" w:rsidP="009D7F63">
      <w:pPr>
        <w:spacing w:before="120" w:after="120" w:line="288" w:lineRule="auto"/>
        <w:jc w:val="both"/>
        <w:rPr>
          <w:b/>
        </w:rPr>
      </w:pPr>
    </w:p>
    <w:p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rsidR="00E322E9" w:rsidRPr="00E322E9" w:rsidRDefault="00E322E9" w:rsidP="00E322E9">
      <w:pPr>
        <w:spacing w:before="120" w:after="120" w:line="288" w:lineRule="auto"/>
        <w:jc w:val="both"/>
        <w:rPr>
          <w:b/>
        </w:rPr>
      </w:pPr>
      <w:r w:rsidRPr="00E322E9">
        <w:rPr>
          <w:b/>
        </w:rPr>
        <w:t>Všeobecné ustanovenia k druhej ex-ante kontrole:</w:t>
      </w:r>
    </w:p>
    <w:p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ins w:id="186" w:author="Autor">
        <w:r w:rsidR="007E4F7E">
          <w:t xml:space="preserve"> a v rámci nadlimitných zákaziek realizovaných podlimitným postupom</w:t>
        </w:r>
      </w:ins>
      <w:r w:rsidRPr="0073389C">
        <w:t>.</w:t>
      </w:r>
    </w:p>
    <w:p w:rsidR="009D7F63" w:rsidRPr="0073389C" w:rsidRDefault="009D7F63" w:rsidP="009D7F63">
      <w:pPr>
        <w:spacing w:before="120" w:after="120" w:line="288" w:lineRule="auto"/>
        <w:jc w:val="both"/>
      </w:pPr>
      <w:r w:rsidRPr="0073389C">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rsidR="009D7F63" w:rsidRPr="0073389C" w:rsidRDefault="009D7F63" w:rsidP="009D7F63">
      <w:pPr>
        <w:spacing w:before="120" w:after="120" w:line="288" w:lineRule="auto"/>
        <w:jc w:val="both"/>
      </w:pPr>
      <w:del w:id="187" w:author="Autor">
        <w:r w:rsidRPr="0073389C" w:rsidDel="007E4F7E">
          <w:delText xml:space="preserve">Prijímateľ predkladá dokumentáciu na kontrolu </w:delText>
        </w:r>
        <w:r w:rsidR="004E56EC" w:rsidDel="007E4F7E">
          <w:rPr>
            <w:rFonts w:cs="Arial"/>
            <w:szCs w:val="19"/>
          </w:rPr>
          <w:delText xml:space="preserve">VO </w:delText>
        </w:r>
        <w:r w:rsidRPr="0073389C" w:rsidDel="007E4F7E">
          <w:delText xml:space="preserve">najneskôr do 10 pracovných dní po dni, v rámci ktorého by už bol oprávnený podpísať zmluvu </w:delText>
        </w:r>
        <w:r w:rsidR="00C855B1" w:rsidDel="007E4F7E">
          <w:delText>s</w:delText>
        </w:r>
        <w:r w:rsidRPr="0073389C" w:rsidDel="007E4F7E">
          <w:delText xml:space="preserve"> úspešným uchádzačom. </w:delText>
        </w:r>
      </w:del>
    </w:p>
    <w:p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(najmä v prípade verejnej súťaže, užšej súťaže a rokovacieho konania so zverejnením, rokovacieho konania bez zverejnenia, resp. priameho rokovacieho konania); </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rokovacieho konania bez zverejnenia, resp. priameho rokovacieho konania;</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lastRenderedPageBreak/>
        <w:t>ponuky jednotlivých uchádzačov, vrátane dokladu preukazujúceho čas doručenia ponuky,  zoznam všetkých záujemcov, ktorí požiadali o súťažné podklady a doklad o ich poskytnutí/sprístupnení (ak relevantné);</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oznámenie prijímateľa o začatí rokovacieho konania bez zverejnenia, resp. priameho rokovacieho konania;</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rsidR="009D7F63" w:rsidRPr="0073389C" w:rsidDel="007E4F7E" w:rsidRDefault="009D7F63" w:rsidP="009D7F63">
      <w:pPr>
        <w:spacing w:before="120" w:after="120" w:line="288" w:lineRule="auto"/>
        <w:jc w:val="both"/>
        <w:rPr>
          <w:del w:id="188" w:author="Autor"/>
        </w:rPr>
      </w:pPr>
    </w:p>
    <w:p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prestáva plynúť lehota na výkon kontroly. Dňom nasledujúcim po dni doručenia vysvetlenia </w:t>
      </w:r>
      <w:r>
        <w:t>alebo doplnenia dokumentácie p</w:t>
      </w:r>
      <w:r w:rsidRPr="0073389C">
        <w:t>oskytovateľ</w:t>
      </w:r>
      <w:r>
        <w:t>ovi</w:t>
      </w:r>
      <w:r w:rsidRPr="00D1430A">
        <w:t xml:space="preserve"> začína plynúť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rsidR="004221C7" w:rsidRDefault="004221C7" w:rsidP="00BF23E3">
      <w:pPr>
        <w:spacing w:before="120" w:after="120" w:line="288" w:lineRule="auto"/>
        <w:jc w:val="both"/>
      </w:pPr>
    </w:p>
    <w:p w:rsidR="004221C7" w:rsidRPr="004221C7" w:rsidRDefault="004221C7" w:rsidP="004221C7">
      <w:pPr>
        <w:spacing w:before="120" w:after="120" w:line="288" w:lineRule="auto"/>
        <w:jc w:val="both"/>
        <w:rPr>
          <w:b/>
        </w:rPr>
      </w:pPr>
      <w:r w:rsidRPr="004221C7">
        <w:rPr>
          <w:b/>
        </w:rPr>
        <w:t>Osobitné ustanovenia pre kontrolu podlimitných zákaziek:</w:t>
      </w:r>
    </w:p>
    <w:p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w:t>
      </w:r>
      <w:r w:rsidRPr="004221C7">
        <w:lastRenderedPageBreak/>
        <w:t>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V prípade zistenia porušenia princípov a postupov VO, resp. porušenia pravidiel a ustanovení legislatívy SR a EÚ, ktoré mali alebo mohli mať vplyv na výsledok VO, záverom kontroly VO je nesúhlas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rsidR="004221C7" w:rsidRDefault="007B2419" w:rsidP="00BF23E3">
      <w:pPr>
        <w:spacing w:before="120" w:after="120" w:line="288" w:lineRule="auto"/>
        <w:jc w:val="both"/>
      </w:pPr>
      <w:r w:rsidRPr="007B2419">
        <w:t>V prípade ak poskytovateľ</w:t>
      </w:r>
      <w:r w:rsidRPr="007B2419" w:rsidDel="006526CF">
        <w:t xml:space="preserve"> </w:t>
      </w:r>
      <w:r w:rsidRPr="007B2419">
        <w:t>identifikuje nedodržanie princípov a postupov VO, resp. porušenia legislatívy a zo strany prijímateľa nedôjde k odstráneniu protiprávneho stavu, nepripustí kontrolované VO do financovania, pokiaľ nie je uvedené v tejto kapitole inak.</w:t>
      </w:r>
    </w:p>
    <w:p w:rsidR="007B2419" w:rsidRDefault="007B2419" w:rsidP="007B2419">
      <w:pPr>
        <w:spacing w:before="120" w:after="120" w:line="288" w:lineRule="auto"/>
        <w:jc w:val="both"/>
      </w:pPr>
    </w:p>
    <w:p w:rsidR="007B2419" w:rsidRPr="007B2419" w:rsidRDefault="007B2419" w:rsidP="007B2419">
      <w:pPr>
        <w:spacing w:before="120" w:after="120" w:line="288" w:lineRule="auto"/>
        <w:jc w:val="both"/>
        <w:rPr>
          <w:b/>
        </w:rPr>
      </w:pPr>
      <w:r w:rsidRPr="007B2419">
        <w:rPr>
          <w:b/>
        </w:rPr>
        <w:t>Osobitné ustanovenia pre kontrolu nadlimitných zákaziek:</w:t>
      </w:r>
    </w:p>
    <w:p w:rsidR="007B2419" w:rsidRPr="007B2419" w:rsidRDefault="007B2419" w:rsidP="007B2419">
      <w:pPr>
        <w:spacing w:before="120" w:after="120" w:line="288" w:lineRule="auto"/>
        <w:jc w:val="both"/>
      </w:pPr>
      <w:r w:rsidRPr="007B2419">
        <w:t xml:space="preserve">ÚVO vykonáva kontrolu </w:t>
      </w:r>
      <w:r w:rsidRPr="007B2419">
        <w:rPr>
          <w:b/>
        </w:rPr>
        <w:t>nadlimitných zákaziek</w:t>
      </w:r>
      <w:r w:rsidRPr="007B2419">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Podnet na výkon kontroly podľa § 169 ods. 2 ZVO podáva prijímateľ na základe vyzvania poskytovateľa.</w:t>
      </w:r>
    </w:p>
    <w:p w:rsidR="007B2419" w:rsidRPr="007B2419" w:rsidRDefault="007B2419" w:rsidP="007B2419">
      <w:pPr>
        <w:spacing w:before="120" w:after="120" w:line="288" w:lineRule="auto"/>
        <w:jc w:val="both"/>
      </w:pPr>
      <w:r w:rsidRPr="007B2419">
        <w:t xml:space="preserve">Povinnou náležitosťou podnetu na výkon kontroly zasielaného prijímateľom na ÚVO je označenie príslušného </w:t>
      </w:r>
      <w:del w:id="189" w:author="Autor">
        <w:r w:rsidRPr="007B2419" w:rsidDel="007E4F7E">
          <w:delText>SO</w:delText>
        </w:r>
      </w:del>
      <w:ins w:id="190" w:author="Autor">
        <w:r w:rsidR="007E4F7E">
          <w:t>RO</w:t>
        </w:r>
      </w:ins>
      <w:r w:rsidRPr="007B2419">
        <w:t xml:space="preserve">, operačného programu, názvu a čísla projektu, </w:t>
      </w:r>
      <w:ins w:id="191" w:author="Autor">
        <w:r w:rsidR="007E4F7E" w:rsidRPr="007E4F7E">
          <w:t xml:space="preserve">čísla vestníka VO, označenie značky a dátumu vyhlásenia VO, ktorého sa podnet </w:t>
        </w:r>
      </w:ins>
      <w:del w:id="192" w:author="Autor">
        <w:r w:rsidRPr="007B2419" w:rsidDel="007E4F7E">
          <w:delText xml:space="preserve">ktorého sa VO </w:delText>
        </w:r>
      </w:del>
      <w:r w:rsidRPr="007B2419">
        <w:t>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rsidR="006D6574" w:rsidRDefault="006D6574" w:rsidP="007B2419">
      <w:pPr>
        <w:spacing w:before="120" w:after="120" w:line="288" w:lineRule="auto"/>
        <w:jc w:val="both"/>
        <w:rPr>
          <w:ins w:id="193" w:author="Autor"/>
        </w:rPr>
      </w:pPr>
      <w:ins w:id="194" w:author="Autor">
        <w:r w:rsidRPr="006D6574">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ins>
    </w:p>
    <w:p w:rsidR="007B2419" w:rsidRDefault="007B2419" w:rsidP="007B2419">
      <w:pPr>
        <w:spacing w:before="120" w:after="120" w:line="288" w:lineRule="auto"/>
        <w:jc w:val="both"/>
        <w:rPr>
          <w:ins w:id="195" w:author="Autor"/>
        </w:rPr>
      </w:pPr>
      <w:r w:rsidRPr="007B2419">
        <w:t xml:space="preserve">Ak poskytovateľ zistí </w:t>
      </w:r>
      <w:r w:rsidR="00AB3329">
        <w:t xml:space="preserve">nezistí nedostatky, resp. ak zistí </w:t>
      </w:r>
      <w:r w:rsidRPr="007B2419">
        <w:t>nedostatky, ktoré je možné postupmi v zmysle ZVO odstrániť (napr. opätovné vyhodnotenie podmienok účasti alebo ponúk), vyzve prijímateľa na zaslanie podnetu na ÚVO podľa § 169 ods. 1 písm. b) v spojení s § 169 ods. 2 ZVO.</w:t>
      </w:r>
    </w:p>
    <w:p w:rsidR="00AD728F" w:rsidRPr="007B2419" w:rsidRDefault="00AD728F" w:rsidP="007B2419">
      <w:pPr>
        <w:spacing w:before="120" w:after="120" w:line="288" w:lineRule="auto"/>
        <w:jc w:val="both"/>
      </w:pPr>
      <w:ins w:id="196" w:author="Autor">
        <w:r>
          <w:t>Ak poskytovateľ zistí porušenie pravidiel a postupov VO, ktoré mali alebo mohli mať vplyv na výsledok VO a nie je možné odstrániť protiprávny stav, v</w:t>
        </w:r>
        <w:r w:rsidR="000D4F6F">
          <w:t> </w:t>
        </w:r>
        <w:r>
          <w:t>prípade</w:t>
        </w:r>
        <w:r w:rsidR="000D4F6F">
          <w:t xml:space="preserve">, že prijímateľ preukáže, že opakovaním procesu VO by vznikli vysoké dodatočné náklady, poskytovateľ vyzve prijímateľa aby podal </w:t>
        </w:r>
        <w:r w:rsidR="000D4F6F" w:rsidRPr="000D4F6F">
          <w:t>Podnet na výkon kontroly podľa § 169 ods. 2 ZVO</w:t>
        </w:r>
        <w:r w:rsidR="000D4F6F">
          <w:t>.</w:t>
        </w:r>
      </w:ins>
    </w:p>
    <w:p w:rsidR="007B2419" w:rsidRPr="007B2419" w:rsidRDefault="007B2419" w:rsidP="007B2419">
      <w:pPr>
        <w:spacing w:before="120" w:after="120" w:line="288" w:lineRule="auto"/>
        <w:jc w:val="both"/>
      </w:pPr>
      <w:r w:rsidRPr="007B2419">
        <w:t>Po doručení právoplatného rozhodnutia ÚVO v predmetnej veci, poskyto</w:t>
      </w:r>
      <w:r w:rsidR="007F4E20">
        <w:t xml:space="preserve">vateľ zašle </w:t>
      </w:r>
      <w:r w:rsidR="00A30050" w:rsidRPr="00A30050">
        <w:t>v lehote 15 pracovných dní o</w:t>
      </w:r>
      <w:r w:rsidR="003716E4">
        <w:t>do dňa</w:t>
      </w:r>
      <w:r w:rsidR="00A30050" w:rsidRPr="00A30050">
        <w:t xml:space="preserve"> doručenia právoplatného rozhodnutia ÚVO </w:t>
      </w:r>
      <w:r w:rsidR="007F4E20">
        <w:t>prijímateľovi návrh</w:t>
      </w:r>
      <w:r w:rsidRPr="007B2419">
        <w:t xml:space="preserve"> správy</w:t>
      </w:r>
      <w:r w:rsidR="00A30050">
        <w:t>/správu z kontroly VO</w:t>
      </w:r>
      <w:r w:rsidRPr="007B2419">
        <w:t xml:space="preserve">. </w:t>
      </w:r>
    </w:p>
    <w:p w:rsidR="007B2419" w:rsidRPr="007B2419" w:rsidRDefault="007B2419" w:rsidP="007B2419">
      <w:pPr>
        <w:spacing w:before="120" w:after="120" w:line="288" w:lineRule="auto"/>
        <w:jc w:val="both"/>
      </w:pPr>
      <w:r w:rsidRPr="007B2419">
        <w:t xml:space="preserve">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w:t>
      </w:r>
      <w:r w:rsidRPr="007B2419">
        <w:lastRenderedPageBreak/>
        <w:t xml:space="preserve">stav, vypracuje poskytovateľ v lehote 15 pracovných dní od doručenia aktualizovanej dokumentácie správu z kontroly, ktorá obsahuje súhlas s podpísaním zmluvy s úspešným uchádzačom. V prípade, že prijímateľ neodstránil protiprávny stav, vypracuje poskytovateľ </w:t>
      </w:r>
      <w:r w:rsidR="00A30050" w:rsidRPr="007B2419">
        <w:t>správ</w:t>
      </w:r>
      <w:r w:rsidR="00A30050">
        <w:t>u</w:t>
      </w:r>
      <w:r w:rsidR="00A30050" w:rsidRPr="007B2419">
        <w:t xml:space="preserve"> </w:t>
      </w:r>
      <w:r w:rsidRPr="007B2419">
        <w:t>z kontroly, ktorá obsahuje nesúhlas s podpísaním zmluvy s úspešným uchádzačom.</w:t>
      </w:r>
    </w:p>
    <w:p w:rsidR="003A7D0C" w:rsidRPr="007B2419" w:rsidRDefault="007B2419" w:rsidP="003A7D0C">
      <w:pPr>
        <w:spacing w:before="120" w:after="120" w:line="288" w:lineRule="auto"/>
        <w:jc w:val="both"/>
        <w:rPr>
          <w:ins w:id="197" w:author="Autor"/>
        </w:rPr>
      </w:pPr>
      <w:r w:rsidRPr="007B2419">
        <w:t>Ak poskytovateľ zistí porušenie princípov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w:t>
      </w:r>
      <w:ins w:id="198" w:author="Autor">
        <w:r w:rsidR="003A7D0C">
          <w:t xml:space="preserve"> V prípade, že prijímateľ preukáže, že opakovaním procesu VO by vznikli vysoké dodatočné náklady, </w:t>
        </w:r>
        <w:r w:rsidR="003A7D0C" w:rsidRPr="003A7D0C">
          <w:t xml:space="preserve">je </w:t>
        </w:r>
        <w:r w:rsidR="003A7D0C">
          <w:t>poskytovateľ</w:t>
        </w:r>
        <w:r w:rsidR="003A7D0C" w:rsidRPr="003A7D0C">
          <w:t xml:space="preserve"> oprávnený uplatniť ex ante finančnú opravu pred podpisom zmluvy s úspešným uchádzačom</w:t>
        </w:r>
        <w:r w:rsidR="003A7D0C">
          <w:t xml:space="preserve">. </w:t>
        </w:r>
        <w:r w:rsidR="003A7D0C" w:rsidRPr="003A7D0C">
          <w:t xml:space="preserve">V prípade, že nie je možné preukázať, že opakovaním procesu VO by vznikli vysoké dodatočné náklady, </w:t>
        </w:r>
        <w:r w:rsidR="003A7D0C">
          <w:t>poskytovateľ</w:t>
        </w:r>
        <w:r w:rsidR="003A7D0C" w:rsidRPr="003A7D0C">
          <w:t xml:space="preserve"> konštatuje nesúhlas s podpísaním zmluvy s úspešným uchádzačom a vyzve prijímateľa, aby zrušil použitý postup zadávania zákazky a odporučí </w:t>
        </w:r>
        <w:r w:rsidR="003A7D0C">
          <w:t xml:space="preserve">mu </w:t>
        </w:r>
        <w:r w:rsidR="003A7D0C" w:rsidRPr="003A7D0C">
          <w:t>vyhlásiť nové verejné obstarávanie.</w:t>
        </w:r>
      </w:ins>
    </w:p>
    <w:p w:rsidR="007B2419" w:rsidRPr="007B2419" w:rsidDel="003A7D0C" w:rsidRDefault="007B2419" w:rsidP="007B2419">
      <w:pPr>
        <w:spacing w:before="120" w:after="120" w:line="288" w:lineRule="auto"/>
        <w:jc w:val="both"/>
        <w:rPr>
          <w:del w:id="199" w:author="Autor"/>
        </w:rPr>
      </w:pPr>
    </w:p>
    <w:p w:rsidR="003A7D0C" w:rsidRPr="003A7D0C" w:rsidRDefault="007B2419">
      <w:pPr>
        <w:spacing w:before="120" w:after="120" w:line="288" w:lineRule="auto"/>
        <w:jc w:val="both"/>
        <w:rPr>
          <w:ins w:id="200" w:author="Autor"/>
        </w:rPr>
        <w:pPrChange w:id="201" w:author="Autor">
          <w:pPr>
            <w:numPr>
              <w:numId w:val="127"/>
            </w:numPr>
            <w:spacing w:before="120" w:after="120" w:line="288" w:lineRule="auto"/>
            <w:ind w:left="4897" w:hanging="360"/>
            <w:jc w:val="both"/>
          </w:pPr>
        </w:pPrChange>
      </w:pPr>
      <w:r w:rsidRPr="007B2419">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rsidR="000D4F6F" w:rsidRPr="007B2419" w:rsidDel="003A7D0C" w:rsidRDefault="000D4F6F" w:rsidP="007B2419">
      <w:pPr>
        <w:spacing w:before="120" w:after="120" w:line="288" w:lineRule="auto"/>
        <w:jc w:val="both"/>
        <w:rPr>
          <w:del w:id="202" w:author="Autor"/>
        </w:rPr>
      </w:pPr>
    </w:p>
    <w:p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3" w:history="1">
        <w:r w:rsidRPr="007B2419">
          <w:rPr>
            <w:rStyle w:val="Hypertextovprepojenie"/>
          </w:rPr>
          <w:t>vo.sep@minv.sk</w:t>
        </w:r>
      </w:hyperlink>
      <w:r w:rsidRPr="007B2419">
        <w:t>).</w:t>
      </w:r>
    </w:p>
    <w:p w:rsidR="007B2419" w:rsidRPr="007B2419" w:rsidRDefault="007B2419" w:rsidP="007B2419">
      <w:pPr>
        <w:spacing w:before="120" w:after="120" w:line="288" w:lineRule="auto"/>
        <w:jc w:val="both"/>
      </w:pPr>
      <w:r w:rsidRPr="007B2419">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rsidR="004221C7" w:rsidRDefault="007B2419" w:rsidP="007B2419">
      <w:pPr>
        <w:spacing w:before="120" w:after="120" w:line="288" w:lineRule="auto"/>
        <w:jc w:val="both"/>
        <w:rPr>
          <w:ins w:id="203" w:author="Autor"/>
        </w:rPr>
      </w:pPr>
      <w:r w:rsidRPr="00E8012F">
        <w:rPr>
          <w:b/>
          <w:i/>
          <w:color w:val="FF0000"/>
        </w:rPr>
        <w:t>Povinnosť prijímateľa:</w:t>
      </w:r>
      <w:r w:rsidRPr="007B2419">
        <w:t xml:space="preserve">  </w:t>
      </w:r>
      <w:del w:id="204" w:author="Autor">
        <w:r w:rsidRPr="007B2419" w:rsidDel="003A7D0C">
          <w:delText xml:space="preserve">prijímateľ </w:delText>
        </w:r>
      </w:del>
      <w:ins w:id="205" w:author="Autor">
        <w:r w:rsidR="003A7D0C">
          <w:t>P</w:t>
        </w:r>
        <w:r w:rsidR="003A7D0C" w:rsidRPr="007B2419">
          <w:t xml:space="preserve">rijímateľ </w:t>
        </w:r>
      </w:ins>
      <w:r w:rsidRPr="007B2419">
        <w:t xml:space="preserve">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4" w:history="1">
        <w:r w:rsidRPr="007B2419">
          <w:rPr>
            <w:rStyle w:val="Hypertextovprepojenie"/>
          </w:rPr>
          <w:t>vo.sep@minv.sk</w:t>
        </w:r>
      </w:hyperlink>
      <w:r w:rsidRPr="007B2419">
        <w:t>).</w:t>
      </w:r>
    </w:p>
    <w:p w:rsidR="003A7D0C" w:rsidRDefault="003A7D0C" w:rsidP="007B2419">
      <w:pPr>
        <w:spacing w:before="120" w:after="120" w:line="288" w:lineRule="auto"/>
        <w:jc w:val="both"/>
      </w:pPr>
      <w:ins w:id="206" w:author="Autor">
        <w:r w:rsidRPr="003A7D0C">
          <w:t xml:space="preserve">V prípade, že právoplatné rozhodnutie ÚVO nepotvrdí predbežné závery </w:t>
        </w:r>
        <w:r>
          <w:t>poskytovateľa</w:t>
        </w:r>
        <w:r w:rsidRPr="003A7D0C">
          <w:t xml:space="preserve"> týkajúce sa porušenia pravidiel a postupov VO, ktoré mali alebo mohli mať vplyv na výsledok VO a nie je možné odstrániť protiprávny stav, je </w:t>
        </w:r>
        <w:r>
          <w:t>poskytovateľ</w:t>
        </w:r>
        <w:r w:rsidRPr="003A7D0C">
          <w:t xml:space="preserve"> oprávnený uplatniť ex ante finančnú opravu pred podpisom zmluvy s úspešným uchádzačom iba v prípade, ak by opakovaním procesu VO vznikli vysoké dodatočné náklady. </w:t>
        </w:r>
        <w:r>
          <w:t xml:space="preserve">Uvedenú skutočnosť je povinný preukázať prijímateľ na základe výzvy poskytovateľa. </w:t>
        </w:r>
        <w:r w:rsidRPr="003A7D0C">
          <w:t xml:space="preserve">V prípade, že nie je možné preukázať, že opakovaním procesu VO by vznikli vysoké dodatočné náklady, </w:t>
        </w:r>
        <w:r>
          <w:t>poskytovateľ</w:t>
        </w:r>
        <w:r w:rsidRPr="003A7D0C">
          <w:t xml:space="preserve"> konštatuje nesúhlas s podpísaním zmluvy s úspešným uchádzačom a vyzve prijímateľa, aby zrušil použitý postup zadávania zákazky a odporučí vyhlásiť nové verejné obstarávanie.</w:t>
        </w:r>
      </w:ins>
    </w:p>
    <w:p w:rsidR="00A553F1" w:rsidRPr="0073389C" w:rsidRDefault="00A553F1" w:rsidP="009D7F63">
      <w:pPr>
        <w:spacing w:before="120" w:after="120" w:line="288" w:lineRule="auto"/>
        <w:jc w:val="both"/>
      </w:pPr>
    </w:p>
    <w:p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rsidR="003E07AA" w:rsidRPr="003E07A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dávania zákazky s využitím elektronického trhoviska sa dokumentácia predkladá vo fáze po vygenerovaní výslednej zmluvy príslušným elektronickým informačným systémom, po jej zverejnení v zmysle zákona o  slobode informácií  a pred nadobudnutím účinnosti zmluvy s dodávateľom (pokiaľ ide o povinnú osobu podľa zákona o  slobode informácií), čo sa považuje za stupeň štandardnej ex-post kontroly.</w:t>
      </w:r>
    </w:p>
    <w:p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94"/>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E70656">
        <w:rPr>
          <w:rFonts w:cs="Arial"/>
          <w:szCs w:val="19"/>
          <w:lang w:val="sk-SK"/>
        </w:rPr>
        <w:t>,</w:t>
      </w:r>
    </w:p>
    <w:p w:rsidR="009D7F63"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avšak najneskôr do 10 pracovných dní po zverejnení zmluvy s úspešným uchádzačom podľa § 5a zákona o slobode informácií, </w:t>
      </w:r>
      <w:r w:rsidR="003E07AA" w:rsidRPr="003E07AA">
        <w:rPr>
          <w:rFonts w:ascii="Arial" w:hAnsi="Arial" w:cs="Arial"/>
          <w:sz w:val="19"/>
          <w:szCs w:val="19"/>
          <w:lang w:val="sk-SK"/>
        </w:rPr>
        <w:t>alebo</w:t>
      </w:r>
      <w:r w:rsidR="003E07AA" w:rsidRPr="003E07AA" w:rsidDel="003E07AA">
        <w:rPr>
          <w:rFonts w:ascii="Arial" w:hAnsi="Arial" w:cs="Arial"/>
          <w:sz w:val="19"/>
          <w:szCs w:val="19"/>
          <w:lang w:val="sk-SK"/>
        </w:rPr>
        <w:t xml:space="preserve"> </w:t>
      </w:r>
      <w:r w:rsidRPr="0073389C">
        <w:rPr>
          <w:rFonts w:ascii="Arial" w:hAnsi="Arial" w:cs="Arial"/>
          <w:sz w:val="19"/>
          <w:szCs w:val="19"/>
          <w:lang w:val="sk-SK"/>
        </w:rPr>
        <w:t>do 10 pracovných dní od zaslania oznámenia o výsledku VO do vestníka ÚVO</w:t>
      </w:r>
      <w:r w:rsidR="003E07AA">
        <w:rPr>
          <w:rFonts w:ascii="Arial" w:hAnsi="Arial" w:cs="Arial"/>
          <w:sz w:val="19"/>
          <w:szCs w:val="19"/>
          <w:lang w:val="sk-SK"/>
        </w:rPr>
        <w:t xml:space="preserve">, </w:t>
      </w:r>
      <w:r w:rsidR="003E07AA" w:rsidRPr="003E07AA">
        <w:rPr>
          <w:rFonts w:ascii="Arial" w:hAnsi="Arial" w:cs="Arial"/>
          <w:sz w:val="19"/>
          <w:szCs w:val="19"/>
          <w:lang w:val="sk-SK"/>
        </w:rPr>
        <w:t>resp. do 10 pracovných dní po uzavretí zmluvy o NFP</w:t>
      </w:r>
      <w:r w:rsidRPr="0073389C">
        <w:rPr>
          <w:rFonts w:ascii="Arial" w:hAnsi="Arial" w:cs="Arial"/>
          <w:sz w:val="19"/>
          <w:szCs w:val="19"/>
          <w:lang w:val="sk-SK"/>
        </w:rPr>
        <w:t xml:space="preserve"> podľa toho, ktorý z týchto úkonov je neskorší. Ak prijímateľ nie je podľa zákona o slobode informácií povinnou osobou, je povinný predložiť dokumentáciu na kontrolu</w:t>
      </w:r>
      <w:r w:rsidR="00E70656">
        <w:rPr>
          <w:rFonts w:ascii="Arial" w:hAnsi="Arial" w:cs="Arial"/>
          <w:sz w:val="19"/>
          <w:szCs w:val="19"/>
          <w:lang w:val="sk-SK"/>
        </w:rPr>
        <w:t xml:space="preserve"> VO</w:t>
      </w:r>
      <w:r w:rsidRPr="0073389C">
        <w:rPr>
          <w:rFonts w:ascii="Arial" w:hAnsi="Arial" w:cs="Arial"/>
          <w:sz w:val="19"/>
          <w:szCs w:val="19"/>
          <w:lang w:val="sk-SK"/>
        </w:rPr>
        <w:t xml:space="preserve"> najneskôr do 10 pracovných dní od zaslania oznámenia o výsledku VO do vestníka ÚVO. </w:t>
      </w:r>
      <w:r w:rsidR="00F73625" w:rsidRPr="00F73625">
        <w:rPr>
          <w:rFonts w:ascii="Arial" w:hAnsi="Arial" w:cs="Arial"/>
          <w:sz w:val="19"/>
          <w:szCs w:val="19"/>
          <w:lang w:val="sk-SK"/>
        </w:rPr>
        <w:t xml:space="preserve">Pri </w:t>
      </w:r>
      <w:r w:rsidR="00A553F1">
        <w:rPr>
          <w:rFonts w:ascii="Arial" w:hAnsi="Arial" w:cs="Arial"/>
          <w:sz w:val="19"/>
          <w:szCs w:val="19"/>
          <w:lang w:val="sk-SK"/>
        </w:rPr>
        <w:t xml:space="preserve">podlimitnej </w:t>
      </w:r>
      <w:r w:rsidR="00F73625" w:rsidRPr="00F73625">
        <w:rPr>
          <w:rFonts w:ascii="Arial" w:hAnsi="Arial" w:cs="Arial"/>
          <w:sz w:val="19"/>
          <w:szCs w:val="19"/>
          <w:lang w:val="sk-SK"/>
        </w:rPr>
        <w:t>zákazke realizovanej prostredníctvom elektronického trhoviska je prijímateľ povinný predložiť RO pre OP EVS dokumentáciu k predmetnému VO na kontrolu najneskôr do 10 pracovných dní po vygenerovaní výslednej zmluvy príslušným elektronickým informačným systémom a po jej zverejnení v CRZ.</w:t>
      </w:r>
    </w:p>
    <w:p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rsidR="0017789F" w:rsidRDefault="0017789F" w:rsidP="009D7F63">
      <w:pPr>
        <w:pStyle w:val="Default"/>
        <w:spacing w:before="120" w:after="120" w:line="288" w:lineRule="auto"/>
        <w:jc w:val="both"/>
        <w:rPr>
          <w:rFonts w:ascii="Arial" w:hAnsi="Arial" w:cs="Arial"/>
          <w:sz w:val="19"/>
          <w:szCs w:val="19"/>
          <w:lang w:val="sk-SK"/>
        </w:rPr>
      </w:pPr>
    </w:p>
    <w:p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lastRenderedPageBreak/>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95"/>
      </w:r>
      <w:r w:rsidR="00BA496C" w:rsidRPr="00BA496C">
        <w:t>, pokiaľ Prijímateľ je povinnou osobou v zmysle zákona o slobodnom prístupe k informáciám.</w:t>
      </w:r>
    </w:p>
    <w:p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Dňom odoslania žiadosti prestáva plynúť lehota na výkon kontroly VO. Dňom nasledujúcim po dni doručenia vysvetlenia alebo doplnenia dokumentácie poskytovateľovi začína plynúť n</w:t>
      </w:r>
      <w:r>
        <w:rPr>
          <w:rFonts w:cs="Arial"/>
          <w:szCs w:val="19"/>
        </w:rPr>
        <w:t>ová lehota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rsidR="009D7F63" w:rsidRPr="0073389C" w:rsidRDefault="009D7F63" w:rsidP="009D7F63">
      <w:pPr>
        <w:spacing w:before="120" w:after="120" w:line="288" w:lineRule="auto"/>
        <w:jc w:val="both"/>
      </w:pPr>
    </w:p>
    <w:p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rsidR="009D7F63" w:rsidRPr="0073389C" w:rsidRDefault="009D7F63" w:rsidP="009D7F63">
      <w:pPr>
        <w:spacing w:before="120" w:after="120" w:line="288" w:lineRule="auto"/>
        <w:jc w:val="both"/>
      </w:pPr>
      <w:r w:rsidRPr="0073389C">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rsidR="009D7F63" w:rsidRPr="0073389C" w:rsidRDefault="009D7F63" w:rsidP="009D7F63">
      <w:pPr>
        <w:spacing w:before="120" w:after="120" w:line="288" w:lineRule="auto"/>
        <w:jc w:val="both"/>
      </w:pPr>
      <w:r w:rsidRPr="0073389C">
        <w:rPr>
          <w:b/>
          <w:i/>
          <w:color w:val="FF0000"/>
        </w:rPr>
        <w:lastRenderedPageBreak/>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96"/>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rsidR="009D7F63" w:rsidRDefault="009D7F63" w:rsidP="009D7F63">
      <w:pPr>
        <w:spacing w:before="120" w:after="120" w:line="288" w:lineRule="auto"/>
        <w:jc w:val="both"/>
      </w:pPr>
      <w:r w:rsidRPr="0073389C">
        <w:t>Rozhodnutie poskytovateľa, či bude postupovať podľa prvej alebo druhej odrážky predchádzajúceho odseku závisí od rozsahu, závažnosti a momentu zistenia nedostatkov.</w:t>
      </w:r>
    </w:p>
    <w:p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rsidR="00B8656C" w:rsidRPr="00B8656C" w:rsidRDefault="009D7F63" w:rsidP="00B8656C">
      <w:pPr>
        <w:spacing w:before="120" w:after="120" w:line="288" w:lineRule="auto"/>
        <w:jc w:val="both"/>
        <w:rPr>
          <w:rFonts w:cs="Arial"/>
          <w:szCs w:val="19"/>
          <w:lang w:eastAsia="x-none"/>
        </w:rPr>
      </w:pPr>
      <w:r w:rsidRPr="0073389C">
        <w:rPr>
          <w:b/>
          <w:i/>
          <w:color w:val="FF0000"/>
        </w:rPr>
        <w:t>Povinnosť prijímateľa:</w:t>
      </w:r>
      <w:r w:rsidRPr="0073389C">
        <w:rPr>
          <w:color w:val="FF0000"/>
        </w:rPr>
        <w:t xml:space="preserve"> </w:t>
      </w:r>
      <w:r w:rsidRPr="0073389C">
        <w:t>Prijímateľ predkladá poskytovateľovi podpísanú zmluvu s úspešným uchádzačom do 10 pracovných dní po zverejnení zmluvy s úspešným uchádzačom</w:t>
      </w:r>
      <w:r w:rsidRPr="0073389C">
        <w:rPr>
          <w:rStyle w:val="Odkaznapoznmkupodiarou"/>
          <w:sz w:val="19"/>
        </w:rPr>
        <w:footnoteReference w:id="97"/>
      </w:r>
      <w:r w:rsidRPr="0073389C">
        <w:t xml:space="preserve">, resp. </w:t>
      </w:r>
      <w:r w:rsidRPr="0073389C">
        <w:rPr>
          <w:rFonts w:cs="Arial"/>
          <w:szCs w:val="19"/>
        </w:rPr>
        <w:t xml:space="preserve">do 10 </w:t>
      </w:r>
      <w:r w:rsidR="00B8656C">
        <w:rPr>
          <w:rFonts w:cs="Arial"/>
          <w:szCs w:val="19"/>
        </w:rPr>
        <w:t>pracovných</w:t>
      </w:r>
      <w:r w:rsidR="00B8656C" w:rsidRPr="0073389C">
        <w:t xml:space="preserve"> </w:t>
      </w:r>
      <w:r w:rsidRPr="0073389C">
        <w:t>dní od zaslania oznámenia o výsledku VO do vestníka ÚVO podľa toho, ktorý z týchto úkonov je neskorší</w:t>
      </w:r>
      <w:r w:rsidRPr="0073389C">
        <w:rPr>
          <w:lang w:eastAsia="x-none"/>
        </w:rPr>
        <w:t xml:space="preserve">. </w:t>
      </w:r>
      <w:r w:rsidR="00B8656C" w:rsidRPr="00B8656C">
        <w:rPr>
          <w:rFonts w:cs="Arial"/>
          <w:szCs w:val="19"/>
          <w:lang w:eastAsia="x-none"/>
        </w:rPr>
        <w:t>Ak prijímateľ nie je podľa zákona o slobode informácií povinnou osobou, je povinný predložiť dokumentáciu na kontrolu VO minimálne 10 pracovných dní od zaslania oznámenia o výsledku VO do vestníka ÚVO.</w:t>
      </w:r>
    </w:p>
    <w:p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98"/>
      </w:r>
      <w:r w:rsidR="00B8656C" w:rsidRPr="00B8656C">
        <w:rPr>
          <w:rFonts w:cs="Arial"/>
          <w:szCs w:val="19"/>
        </w:rPr>
        <w:t xml:space="preserve"> vo vzťahu k predmetnému typu kontroly VO</w:t>
      </w:r>
      <w:r w:rsidRPr="0073389C">
        <w:rPr>
          <w:rFonts w:cs="Arial"/>
          <w:szCs w:val="19"/>
        </w:rPr>
        <w:t>, vrátane:</w:t>
      </w:r>
    </w:p>
    <w:p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Dňom odoslania žiadosti/výzvy prestáva plynúť lehota na výkon kontroly</w:t>
      </w:r>
      <w:r>
        <w:rPr>
          <w:rFonts w:cs="Arial"/>
          <w:szCs w:val="19"/>
        </w:rPr>
        <w:t xml:space="preserve"> VO</w:t>
      </w:r>
      <w:r w:rsidR="009D7F63" w:rsidRPr="0073389C">
        <w:t xml:space="preserve">. </w:t>
      </w:r>
    </w:p>
    <w:p w:rsidR="009D7F63" w:rsidRPr="0073389C" w:rsidRDefault="009D7F63" w:rsidP="009D7F63">
      <w:pPr>
        <w:spacing w:before="120" w:after="120" w:line="288" w:lineRule="auto"/>
        <w:jc w:val="both"/>
      </w:pPr>
    </w:p>
    <w:p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začína plynúť nová lehota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rsidR="009D7F63" w:rsidRPr="0073389C" w:rsidRDefault="009D7F63" w:rsidP="009D7F63">
      <w:pPr>
        <w:spacing w:before="120" w:after="120" w:line="288" w:lineRule="auto"/>
        <w:jc w:val="both"/>
        <w:rPr>
          <w:lang w:eastAsia="x-none"/>
        </w:rPr>
      </w:pPr>
      <w:r w:rsidRPr="0073389C">
        <w:rPr>
          <w:lang w:eastAsia="x-none"/>
        </w:rPr>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post kontrole poskytovateľ zistí porušenie princípov a postupov VO, resp. porušenie pravidiel a ustanovení legislatívy SR a EÚ, pričom rozsah a závažnosť týchto zistení má taký charakter, že mali alebo mohli mať vplyv na výsledok VO, v tomto prípade:</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rozsahu, závažnosti a momentu zistenia nedostatkov. </w:t>
      </w:r>
    </w:p>
    <w:p w:rsidR="009D7F63" w:rsidRDefault="009D7F63" w:rsidP="009D7F63">
      <w:pPr>
        <w:spacing w:before="120" w:after="120" w:line="288" w:lineRule="auto"/>
        <w:jc w:val="both"/>
        <w:rPr>
          <w:lang w:eastAsia="x-none"/>
        </w:rPr>
      </w:pPr>
      <w:r w:rsidRPr="0073389C">
        <w:rPr>
          <w:lang w:eastAsia="x-none"/>
        </w:rPr>
        <w:lastRenderedPageBreak/>
        <w:t xml:space="preserve">Pokiaľ nastala niektorá zo skutočností, ktorá neumožňuje poskytovateľovi určiť ex-ante </w:t>
      </w:r>
      <w:r w:rsidR="006B7CFE" w:rsidRPr="006B7CFE">
        <w:rPr>
          <w:lang w:eastAsia="x-none"/>
        </w:rPr>
        <w:t>finančnú opravu</w:t>
      </w:r>
      <w:r w:rsidR="006B7CFE" w:rsidRPr="006B7CFE" w:rsidDel="006B7CFE">
        <w:rPr>
          <w:lang w:eastAsia="x-none"/>
        </w:rPr>
        <w:t xml:space="preserve"> </w:t>
      </w:r>
      <w:r w:rsidRPr="0073389C">
        <w:rPr>
          <w:lang w:eastAsia="x-none"/>
        </w:rPr>
        <w:t xml:space="preserve">(napr. prijímateľ podpísal zmluvu s úspešným uchádzačom bez riadneho ukončenia druhej ex-ante kontroly),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rsidR="00A553F1" w:rsidRPr="0073389C" w:rsidRDefault="00A553F1" w:rsidP="00771817">
      <w:pPr>
        <w:spacing w:before="120" w:after="120" w:line="288" w:lineRule="auto"/>
        <w:jc w:val="both"/>
        <w:rPr>
          <w:lang w:eastAsia="x-none"/>
        </w:rPr>
      </w:pPr>
    </w:p>
    <w:p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spolufinancovaného z EŠIF za účelom kontroly. Uvedená povinnosť sa vzťahuje aj na prípady, keď sa dodatok vzťahuje na časť výdavkov, ktoré nie sú oprávnenými výdavkami, avšak sú súčasťou zákazky, ktorá je spolufinancovaná z fondov EŠIF. </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99"/>
      </w:r>
      <w:r w:rsidR="004A1434" w:rsidRPr="004A1434">
        <w:rPr>
          <w:rFonts w:cs="Arial"/>
          <w:szCs w:val="19"/>
        </w:rPr>
        <w:t xml:space="preserve"> vo vzťahu k predmetnému typu kontroly VO</w:t>
      </w:r>
      <w:r w:rsidRPr="0073389C">
        <w:t xml:space="preserve">, najmä: </w:t>
      </w:r>
    </w:p>
    <w:p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rsidR="004A1434" w:rsidRPr="004A1434" w:rsidRDefault="004A1434" w:rsidP="004A1434">
      <w:pPr>
        <w:spacing w:before="120" w:after="120" w:line="288" w:lineRule="auto"/>
        <w:jc w:val="both"/>
        <w:rPr>
          <w:rFonts w:cs="Arial"/>
          <w:szCs w:val="19"/>
        </w:rPr>
      </w:pPr>
      <w:r w:rsidRPr="004A1434">
        <w:rPr>
          <w:rFonts w:cs="Arial"/>
          <w:szCs w:val="19"/>
        </w:rPr>
        <w:t>Poskytovateľ požiada prijímateľa o vysvetlenie v prípade potreby odôvodnenia zvoleného postupu, resp. vysvetlenia/doplnenia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w:t>
      </w:r>
      <w:r w:rsidRPr="004A1434">
        <w:rPr>
          <w:rFonts w:cs="Arial"/>
          <w:szCs w:val="19"/>
        </w:rPr>
        <w:lastRenderedPageBreak/>
        <w:t xml:space="preserve">súhlas alebo nesúhlas s uzavretím dodatku s úspešným uchádzačom. V prípade zistenia porušenia princípov 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rsidR="009F4290" w:rsidRDefault="009F4290" w:rsidP="009D7F63">
      <w:pPr>
        <w:spacing w:before="120" w:after="120" w:line="288" w:lineRule="auto"/>
        <w:rPr>
          <w:b/>
        </w:rPr>
      </w:pPr>
    </w:p>
    <w:p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0"/>
      </w:r>
      <w:r w:rsidR="00963E0D">
        <w:rPr>
          <w:rFonts w:cs="Arial"/>
          <w:szCs w:val="19"/>
        </w:rPr>
        <w:t xml:space="preserve"> </w:t>
      </w:r>
      <w:r w:rsidR="00963E0D" w:rsidRPr="00963E0D">
        <w:rPr>
          <w:rFonts w:cs="Arial"/>
          <w:szCs w:val="19"/>
        </w:rPr>
        <w:t>vo vzťahu k predmetnému typu kontroly VO</w:t>
      </w:r>
      <w:r w:rsidRPr="0073389C">
        <w:t xml:space="preserve">, najmä: </w:t>
      </w:r>
    </w:p>
    <w:p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pred jeho podpisom   postupuje poskytovateľ primerane podľa pravidiel uvedených v kapitole „Štandardná ex-post VO“. Pokiaľ poskytovateľ pri kontrole tohto dodatku nezistí porušenie princípov a postupov VO, resp. porušenie pravidiel a ustanovení legislatívy SR a EÚ, predmetný dodatok schváli.</w:t>
      </w:r>
    </w:p>
    <w:p w:rsidR="00963E0D" w:rsidRPr="00963E0D" w:rsidRDefault="00963E0D" w:rsidP="00963E0D">
      <w:pPr>
        <w:spacing w:before="120" w:after="120" w:line="288" w:lineRule="auto"/>
        <w:jc w:val="both"/>
        <w:rPr>
          <w:rFonts w:cs="Arial"/>
          <w:szCs w:val="19"/>
        </w:rPr>
      </w:pPr>
      <w:r w:rsidRPr="00963E0D">
        <w:rPr>
          <w:rFonts w:cs="Arial"/>
          <w:szCs w:val="19"/>
        </w:rPr>
        <w:t>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princípov 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rsidR="00963E0D" w:rsidRPr="00963E0D" w:rsidRDefault="00963E0D" w:rsidP="00963E0D">
      <w:pPr>
        <w:spacing w:before="120" w:after="120" w:line="288" w:lineRule="auto"/>
        <w:jc w:val="both"/>
        <w:rPr>
          <w:rFonts w:cs="Arial"/>
          <w:szCs w:val="19"/>
        </w:rPr>
      </w:pPr>
      <w:r w:rsidRPr="00963E0D">
        <w:rPr>
          <w:rFonts w:cs="Arial"/>
          <w:szCs w:val="19"/>
        </w:rPr>
        <w:t>Ak poskytovateľ pri kontrole dodatku zistí porušenie princípov a postupov VO, resp. porušenie pravidiel a ustanovení legislatívy SR a EÚ, pričom rozsah a závažnosť týchto zistení má taký charakter, že mali alebo mohli mať vplyv na výsledok VO, v tomto prípade:</w:t>
      </w:r>
    </w:p>
    <w:p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od rozsahu, závažnosti a momentu zistenia nedostatkov.</w:t>
      </w:r>
    </w:p>
    <w:p w:rsidR="009D7F63" w:rsidRPr="0073389C" w:rsidRDefault="009D7F63" w:rsidP="009D7F63">
      <w:pPr>
        <w:spacing w:before="120" w:after="120" w:line="288" w:lineRule="auto"/>
        <w:jc w:val="both"/>
      </w:pPr>
      <w:r w:rsidRPr="0073389C">
        <w:t xml:space="preserve">Pokiaľ poskytovateľ pri kontrole takéhoto dodatku zistí porušenie princípov a postupov VO, resp. porušenie pravidiel a ustanovení legislatívy SR a EÚ, predmetný výdavok neschváli, čo znamená, že súvisiace výdavky vyplývajúce zo tohto </w:t>
      </w:r>
      <w:r w:rsidR="00963E0D">
        <w:rPr>
          <w:rFonts w:cs="Arial"/>
          <w:szCs w:val="19"/>
        </w:rPr>
        <w:t>dodatku</w:t>
      </w:r>
      <w:r w:rsidR="00963E0D" w:rsidRPr="0073389C">
        <w:rPr>
          <w:rFonts w:cs="Arial"/>
          <w:szCs w:val="19"/>
        </w:rPr>
        <w:t xml:space="preserve"> </w:t>
      </w:r>
      <w:r w:rsidRPr="0073389C">
        <w:t xml:space="preserve">nebudú pripustené do financovania v plnom rozsahu.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w:t>
      </w:r>
      <w:r w:rsidRPr="0073389C">
        <w:lastRenderedPageBreak/>
        <w:t xml:space="preserve">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rsidR="009D7F63" w:rsidRPr="0073389C" w:rsidRDefault="009D7F63" w:rsidP="009D7F63">
      <w:pPr>
        <w:spacing w:before="120" w:after="120" w:line="288" w:lineRule="auto"/>
        <w:jc w:val="both"/>
      </w:pPr>
    </w:p>
    <w:p w:rsidR="00963E0D" w:rsidRDefault="00963E0D" w:rsidP="00963E0D">
      <w:pPr>
        <w:spacing w:before="120" w:after="120" w:line="288" w:lineRule="auto"/>
        <w:jc w:val="both"/>
        <w:rPr>
          <w:rFonts w:cs="Arial"/>
          <w:szCs w:val="19"/>
        </w:rPr>
      </w:pPr>
    </w:p>
    <w:p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rsidR="00061670" w:rsidRPr="00061670" w:rsidRDefault="00061670" w:rsidP="00061670">
      <w:pPr>
        <w:tabs>
          <w:tab w:val="left" w:pos="1014"/>
        </w:tabs>
        <w:spacing w:before="120" w:after="120" w:line="288" w:lineRule="auto"/>
        <w:jc w:val="both"/>
        <w:rPr>
          <w:ins w:id="207" w:author="Autor"/>
        </w:rPr>
      </w:pPr>
      <w:ins w:id="208" w:author="Autor">
        <w:r w:rsidRPr="00061670">
          <w:t xml:space="preserve">Finančná kontrola </w:t>
        </w:r>
        <w:r>
          <w:t xml:space="preserve">čiastkových zákaziek zadávaných na základe rámcových dohôd </w:t>
        </w:r>
        <w:r w:rsidRPr="00061670">
          <w:t xml:space="preserve"> sa vykoná podľa verzie </w:t>
        </w:r>
        <w:r>
          <w:t xml:space="preserve">Príručky pre prijímateľa </w:t>
        </w:r>
        <w:r w:rsidRPr="00061670">
          <w:t xml:space="preserve">účinnej v čase predloženia </w:t>
        </w:r>
        <w:r>
          <w:t>čiastkových zákaziek zadávaných na základe rámcových dohôd</w:t>
        </w:r>
        <w:r w:rsidRPr="00061670">
          <w:t xml:space="preserve"> za účelom výkonu finančnej kontroly </w:t>
        </w:r>
        <w:r>
          <w:t>poskytovateľovi</w:t>
        </w:r>
        <w:r w:rsidRPr="00061670">
          <w:t xml:space="preserve"> so zohľadnením zákona o verejnom obstarávaní účinného v čase odoslania oznámenia o vyhlásení verejného obstarávania, výzvy na predkladanie ponúk do Ves</w:t>
        </w:r>
        <w:r>
          <w:t>t</w:t>
        </w:r>
        <w:r w:rsidRPr="00061670">
          <w:t>níka ÚVO na zverejnenie</w:t>
        </w:r>
        <w:r>
          <w:t>.</w:t>
        </w:r>
      </w:ins>
    </w:p>
    <w:p w:rsidR="008F2958" w:rsidRPr="008F2958" w:rsidDel="00061670" w:rsidRDefault="008F2958" w:rsidP="008F2958">
      <w:pPr>
        <w:tabs>
          <w:tab w:val="left" w:pos="1014"/>
        </w:tabs>
        <w:spacing w:before="120" w:after="120" w:line="288" w:lineRule="auto"/>
        <w:jc w:val="both"/>
        <w:rPr>
          <w:del w:id="209" w:author="Autor"/>
        </w:rPr>
      </w:pPr>
      <w:del w:id="210" w:author="Autor">
        <w:r w:rsidRPr="008F2958" w:rsidDel="00061670">
          <w:delText xml:space="preserve">Prijímateľ predkladá čiastkové zmluvy uzavreté na základe rámcovej dohody realizovanej podľa zákona č. 25/2006 Z.z. na kontrolu podľa Príručky </w:delText>
        </w:r>
        <w:r w:rsidRPr="008F2958" w:rsidDel="00EC388B">
          <w:delText>pre verejné obstarávanie</w:delText>
        </w:r>
        <w:r w:rsidRPr="008F2958" w:rsidDel="00061670">
          <w:delText xml:space="preserve"> verzie </w:delText>
        </w:r>
        <w:r w:rsidRPr="008F2958" w:rsidDel="00AF40B8">
          <w:delText>1.4</w:delText>
        </w:r>
        <w:r w:rsidRPr="008F2958" w:rsidDel="00061670">
          <w:delText xml:space="preserve">. Čiastkové zmluvy uzavreté na základe rámcovej dohody realizovanej podľa zákona č. 343/2015 Z.z. predkladá prijímateľ na kontrolu podľa Príručky pre </w:delText>
        </w:r>
        <w:r w:rsidRPr="008F2958" w:rsidDel="00EC388B">
          <w:delText xml:space="preserve">verejné obstarávanie </w:delText>
        </w:r>
        <w:r w:rsidRPr="008F2958" w:rsidDel="00061670">
          <w:delText>verzie 1.5. a nasledovných.</w:delText>
        </w:r>
      </w:del>
    </w:p>
    <w:p w:rsidR="00061670" w:rsidRDefault="008F2958">
      <w:pPr>
        <w:tabs>
          <w:tab w:val="left" w:pos="1014"/>
        </w:tabs>
        <w:spacing w:before="120" w:after="120" w:line="288" w:lineRule="auto"/>
        <w:jc w:val="both"/>
        <w:rPr>
          <w:ins w:id="211" w:author="Autor"/>
        </w:rPr>
        <w:pPrChange w:id="212" w:author="Autor">
          <w:pPr>
            <w:numPr>
              <w:numId w:val="102"/>
            </w:numPr>
            <w:tabs>
              <w:tab w:val="left" w:pos="1014"/>
            </w:tabs>
            <w:spacing w:line="288" w:lineRule="auto"/>
            <w:ind w:left="720" w:hanging="360"/>
            <w:jc w:val="both"/>
          </w:pPr>
        </w:pPrChange>
      </w:pPr>
      <w:r w:rsidRPr="008F2958">
        <w:t>Poskytovateľ vykonáva kontrolu čiastkových zmlúv ako:</w:t>
      </w:r>
      <w:r>
        <w:t xml:space="preserve"> </w:t>
      </w:r>
    </w:p>
    <w:p w:rsidR="008F2958" w:rsidRPr="008F2958" w:rsidRDefault="008F2958" w:rsidP="00151D4D">
      <w:pPr>
        <w:numPr>
          <w:ilvl w:val="0"/>
          <w:numId w:val="102"/>
        </w:numPr>
        <w:tabs>
          <w:tab w:val="left" w:pos="1014"/>
        </w:tabs>
        <w:spacing w:line="288" w:lineRule="auto"/>
        <w:jc w:val="both"/>
      </w:pPr>
      <w:r w:rsidRPr="008F2958">
        <w:t>druhú ex-ante kontrolu,</w:t>
      </w:r>
    </w:p>
    <w:p w:rsidR="008F2958" w:rsidRPr="008F2958" w:rsidRDefault="008F2958" w:rsidP="00151D4D">
      <w:pPr>
        <w:numPr>
          <w:ilvl w:val="0"/>
          <w:numId w:val="102"/>
        </w:numPr>
        <w:tabs>
          <w:tab w:val="left" w:pos="1014"/>
        </w:tabs>
        <w:spacing w:line="288" w:lineRule="auto"/>
        <w:jc w:val="both"/>
      </w:pPr>
      <w:r w:rsidRPr="008F2958">
        <w:t>následnú ex-post kontrolu alebo</w:t>
      </w:r>
    </w:p>
    <w:p w:rsidR="008F2958" w:rsidRPr="008F2958" w:rsidRDefault="008F2958" w:rsidP="00151D4D">
      <w:pPr>
        <w:numPr>
          <w:ilvl w:val="0"/>
          <w:numId w:val="102"/>
        </w:numPr>
        <w:tabs>
          <w:tab w:val="left" w:pos="1014"/>
        </w:tabs>
        <w:spacing w:line="288" w:lineRule="auto"/>
        <w:jc w:val="both"/>
      </w:pPr>
      <w:r w:rsidRPr="008F2958">
        <w:t>štandardnú ex-post kontrolu.</w:t>
      </w:r>
    </w:p>
    <w:p w:rsidR="008F2958" w:rsidRDefault="008F2958" w:rsidP="007D11DA">
      <w:pPr>
        <w:tabs>
          <w:tab w:val="left" w:pos="1014"/>
        </w:tabs>
        <w:spacing w:before="120" w:after="120" w:line="288" w:lineRule="auto"/>
        <w:jc w:val="both"/>
      </w:pPr>
    </w:p>
    <w:p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rsidR="007D11DA" w:rsidRDefault="007D11DA" w:rsidP="007D11DA">
      <w:pPr>
        <w:tabs>
          <w:tab w:val="left" w:pos="1014"/>
        </w:tabs>
        <w:spacing w:before="120" w:after="120" w:line="288" w:lineRule="auto"/>
        <w:jc w:val="both"/>
      </w:pPr>
    </w:p>
    <w:p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rsidR="007D11DA" w:rsidRDefault="007D11DA" w:rsidP="007D11DA">
      <w:pPr>
        <w:tabs>
          <w:tab w:val="left" w:pos="1014"/>
        </w:tabs>
        <w:spacing w:before="120" w:after="120" w:line="288" w:lineRule="auto"/>
        <w:jc w:val="both"/>
      </w:pPr>
    </w:p>
    <w:p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rsidR="007D11DA" w:rsidRDefault="007D11DA" w:rsidP="007D11DA">
      <w:pPr>
        <w:tabs>
          <w:tab w:val="left" w:pos="1014"/>
        </w:tabs>
        <w:spacing w:before="120" w:after="120" w:line="288" w:lineRule="auto"/>
        <w:jc w:val="both"/>
      </w:pPr>
    </w:p>
    <w:p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rsidR="007D11DA" w:rsidRDefault="007D11DA" w:rsidP="007D11DA">
      <w:pPr>
        <w:tabs>
          <w:tab w:val="left" w:pos="1014"/>
        </w:tabs>
        <w:spacing w:before="120" w:after="120" w:line="288" w:lineRule="auto"/>
        <w:jc w:val="both"/>
      </w:pPr>
    </w:p>
    <w:p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rsidR="008F2958" w:rsidRDefault="008F2958" w:rsidP="007D11DA">
      <w:pPr>
        <w:tabs>
          <w:tab w:val="left" w:pos="1014"/>
        </w:tabs>
        <w:spacing w:before="120" w:after="120" w:line="288" w:lineRule="auto"/>
        <w:jc w:val="both"/>
      </w:pPr>
    </w:p>
    <w:p w:rsidR="007D11DA" w:rsidRPr="00697E52" w:rsidRDefault="007D11DA" w:rsidP="00151D4D">
      <w:pPr>
        <w:pStyle w:val="Odsekzoznamu"/>
        <w:numPr>
          <w:ilvl w:val="0"/>
          <w:numId w:val="90"/>
        </w:numPr>
        <w:spacing w:before="120" w:after="120" w:line="288" w:lineRule="auto"/>
        <w:jc w:val="both"/>
        <w:rPr>
          <w:b/>
        </w:rPr>
      </w:pPr>
      <w:r w:rsidRPr="00697E52">
        <w:rPr>
          <w:b/>
        </w:rPr>
        <w:t>Uzavreté rámcové dohody</w:t>
      </w:r>
    </w:p>
    <w:p w:rsidR="007D11DA" w:rsidRDefault="007D11DA" w:rsidP="007D11DA">
      <w:pPr>
        <w:tabs>
          <w:tab w:val="left" w:pos="1014"/>
        </w:tabs>
        <w:spacing w:before="120" w:after="120" w:line="288" w:lineRule="auto"/>
        <w:jc w:val="both"/>
        <w:rPr>
          <w:b/>
        </w:rPr>
      </w:pPr>
    </w:p>
    <w:p w:rsidR="007D11DA" w:rsidRPr="005F5EA3" w:rsidRDefault="007D11DA" w:rsidP="007D11DA">
      <w:pPr>
        <w:tabs>
          <w:tab w:val="left" w:pos="1014"/>
        </w:tabs>
        <w:spacing w:before="120" w:after="120" w:line="288" w:lineRule="auto"/>
        <w:jc w:val="both"/>
        <w:rPr>
          <w:b/>
        </w:rPr>
      </w:pPr>
      <w:r w:rsidRPr="005F5EA3">
        <w:rPr>
          <w:b/>
        </w:rPr>
        <w:t xml:space="preserve">Čiastková zmluva, ktorej hodnota je rovnaká alebo vyššia ako finančný limit </w:t>
      </w:r>
      <w:r w:rsidR="008F2958" w:rsidRPr="008F2958">
        <w:rPr>
          <w:b/>
        </w:rPr>
        <w:t>pre nadlimitnú zákazku  v závislosti od typu obstarávajúceho subjektu a predmetu zákazky</w:t>
      </w:r>
    </w:p>
    <w:p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ex-ante kontrola)</w:t>
      </w:r>
      <w:ins w:id="213" w:author="Autor">
        <w:r w:rsidR="00AF40B8">
          <w:t xml:space="preserve"> </w:t>
        </w:r>
      </w:ins>
      <w:r>
        <w:t>aj po uzatvorení čiastkovej zmluvy (resp. zadaní a akceptácii objednávky) s úspešným uchádzačom</w:t>
      </w:r>
      <w:r w:rsidR="008F2958">
        <w:t xml:space="preserve"> (následná ex-post kontrola, resp. štandardná ex-post kontrola)</w:t>
      </w:r>
      <w:r>
        <w:t>.</w:t>
      </w:r>
    </w:p>
    <w:p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p>
    <w:p w:rsidR="007D11DA" w:rsidRDefault="007D11DA" w:rsidP="007D11DA">
      <w:pPr>
        <w:tabs>
          <w:tab w:val="left" w:pos="1014"/>
        </w:tabs>
        <w:spacing w:before="120" w:after="120" w:line="288" w:lineRule="auto"/>
        <w:jc w:val="both"/>
      </w:pPr>
    </w:p>
    <w:p w:rsidR="007D11DA" w:rsidRPr="00697E52" w:rsidRDefault="007D11DA" w:rsidP="007D11DA">
      <w:pPr>
        <w:tabs>
          <w:tab w:val="left" w:pos="1014"/>
        </w:tabs>
        <w:spacing w:before="120" w:after="120" w:line="288" w:lineRule="auto"/>
        <w:jc w:val="both"/>
        <w:rPr>
          <w:b/>
        </w:rPr>
      </w:pPr>
      <w:r w:rsidRPr="00697E52">
        <w:rPr>
          <w:b/>
        </w:rPr>
        <w:t xml:space="preserve">Čiastková zmluva, ktorej hodnota je nižšia ako finančný limit </w:t>
      </w:r>
      <w:r w:rsidR="00721741" w:rsidRPr="00721741">
        <w:rPr>
          <w:b/>
        </w:rPr>
        <w:t>pre nadlimitnú zákazku v závislosti od typu obstarávajúceho subjektu a predmetu zákazky</w:t>
      </w:r>
      <w:r w:rsidRPr="00697E52">
        <w:rPr>
          <w:b/>
        </w:rPr>
        <w:t xml:space="preserve"> </w:t>
      </w:r>
    </w:p>
    <w:p w:rsidR="007D11DA" w:rsidRDefault="007D11DA" w:rsidP="007D11DA">
      <w:pPr>
        <w:tabs>
          <w:tab w:val="left" w:pos="1014"/>
        </w:tabs>
        <w:spacing w:before="120" w:after="120" w:line="288" w:lineRule="auto"/>
        <w:jc w:val="both"/>
      </w:pPr>
    </w:p>
    <w:p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rsidR="007D11DA" w:rsidRDefault="007D11DA" w:rsidP="00151D4D">
      <w:pPr>
        <w:pStyle w:val="Odsekzoznamu"/>
        <w:numPr>
          <w:ilvl w:val="0"/>
          <w:numId w:val="91"/>
        </w:numPr>
        <w:tabs>
          <w:tab w:val="left" w:pos="1014"/>
        </w:tabs>
        <w:spacing w:before="120" w:after="120" w:line="288" w:lineRule="auto"/>
        <w:jc w:val="both"/>
      </w:pPr>
      <w:r>
        <w:lastRenderedPageBreak/>
        <w:t>postup vedúci k uzatvoreniu čiastkových zmlúv na základe rámcovej dohody s jedným alebo s viacerými uchádzačmi.</w:t>
      </w:r>
    </w:p>
    <w:p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rsidR="007D11DA" w:rsidRDefault="007D11DA" w:rsidP="007D11DA">
      <w:pPr>
        <w:tabs>
          <w:tab w:val="left" w:pos="1014"/>
        </w:tabs>
        <w:spacing w:before="120" w:after="120" w:line="288" w:lineRule="auto"/>
        <w:jc w:val="both"/>
      </w:pPr>
    </w:p>
    <w:p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rsidR="007D11DA" w:rsidRDefault="007D11DA" w:rsidP="007D11DA">
      <w:pPr>
        <w:tabs>
          <w:tab w:val="left" w:pos="1014"/>
        </w:tabs>
        <w:spacing w:before="120" w:after="120" w:line="288" w:lineRule="auto"/>
        <w:jc w:val="both"/>
      </w:pPr>
    </w:p>
    <w:p w:rsidR="007D11DA" w:rsidRDefault="007D11DA" w:rsidP="007D11DA">
      <w:pPr>
        <w:tabs>
          <w:tab w:val="left" w:pos="1014"/>
        </w:tabs>
        <w:spacing w:before="120" w:after="120" w:line="288" w:lineRule="auto"/>
        <w:jc w:val="both"/>
      </w:pPr>
      <w:r w:rsidRPr="00164E19">
        <w:rPr>
          <w:b/>
        </w:rPr>
        <w:t xml:space="preserve">Čiastková zmluva, ktorej hodnota je rovnaká alebo vyššia ako finančný limit </w:t>
      </w:r>
      <w:r w:rsidR="00721741" w:rsidRPr="00721741">
        <w:rPr>
          <w:b/>
        </w:rPr>
        <w:t>pre nadlimitnú zákazku v závislosti od typu obstarávajúceho subjektu a predmetu zákazky</w:t>
      </w:r>
      <w:r>
        <w:t xml:space="preserve"> </w:t>
      </w:r>
    </w:p>
    <w:p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rsidR="007D11DA" w:rsidRDefault="007D11DA" w:rsidP="007D11DA">
      <w:pPr>
        <w:tabs>
          <w:tab w:val="left" w:pos="1014"/>
        </w:tabs>
        <w:spacing w:before="120" w:after="120" w:line="288" w:lineRule="auto"/>
        <w:jc w:val="both"/>
      </w:pPr>
    </w:p>
    <w:p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t>.</w:t>
      </w:r>
    </w:p>
    <w:p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p>
    <w:p w:rsidR="007D11DA" w:rsidRDefault="007D11DA" w:rsidP="007D11DA">
      <w:pPr>
        <w:tabs>
          <w:tab w:val="left" w:pos="1014"/>
        </w:tabs>
        <w:spacing w:before="120" w:after="120" w:line="288" w:lineRule="auto"/>
        <w:jc w:val="both"/>
      </w:pPr>
    </w:p>
    <w:p w:rsidR="007D11DA" w:rsidRDefault="007D11DA" w:rsidP="007D11DA">
      <w:pPr>
        <w:tabs>
          <w:tab w:val="left" w:pos="1014"/>
        </w:tabs>
        <w:spacing w:before="120" w:after="120" w:line="288" w:lineRule="auto"/>
        <w:jc w:val="both"/>
      </w:pPr>
      <w:r w:rsidRPr="00164E19">
        <w:rPr>
          <w:b/>
        </w:rPr>
        <w:t xml:space="preserve">Čiastková zmluva, ktorej hodnota je nižšia ako finančný limit </w:t>
      </w:r>
      <w:r w:rsidR="00721741" w:rsidRPr="00721741">
        <w:rPr>
          <w:b/>
        </w:rPr>
        <w:t>pre nadlimitnú zákazku v závislosti od typu obstarávajúceho subjektu a predmetu zákazky</w:t>
      </w:r>
    </w:p>
    <w:p w:rsidR="007D11DA" w:rsidRDefault="007D11DA" w:rsidP="007D11DA">
      <w:pPr>
        <w:tabs>
          <w:tab w:val="left" w:pos="1014"/>
        </w:tabs>
        <w:spacing w:before="120" w:after="120" w:line="288" w:lineRule="auto"/>
        <w:jc w:val="both"/>
      </w:pPr>
    </w:p>
    <w:p w:rsidR="007D11DA" w:rsidRDefault="007D11DA" w:rsidP="007D11DA">
      <w:pPr>
        <w:tabs>
          <w:tab w:val="left" w:pos="1014"/>
        </w:tabs>
        <w:spacing w:before="120" w:after="120" w:line="288" w:lineRule="auto"/>
        <w:jc w:val="both"/>
      </w:pPr>
      <w:r>
        <w:t xml:space="preserve">Poskytovateľ kontroluje postup zadávania čiastkových zákaziek na základe rámcovej dohody na základe dokumentácie predloženej prijímateľom vo fáze po uzatvorení čiastkovej zmluvy (resp. zadaní a akceptácii </w:t>
      </w:r>
      <w:r>
        <w:lastRenderedPageBreak/>
        <w:t>objednávky) s</w:t>
      </w:r>
      <w:r w:rsidR="00721741">
        <w:t> </w:t>
      </w:r>
      <w:r>
        <w:t>dodávateľom</w:t>
      </w:r>
      <w:r w:rsidR="00721741">
        <w:t xml:space="preserve"> (štandardná ex-post kontrola)</w:t>
      </w:r>
      <w:r>
        <w:t xml:space="preserve">, pričom táto čiastková zmluva je už platná a  účinná.  </w:t>
      </w:r>
    </w:p>
    <w:p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rsidR="007D11DA" w:rsidRDefault="007D11DA" w:rsidP="00963E0D">
      <w:pPr>
        <w:spacing w:before="120" w:after="120" w:line="288" w:lineRule="auto"/>
        <w:jc w:val="both"/>
        <w:rPr>
          <w:rFonts w:cs="Arial"/>
          <w:b/>
          <w:szCs w:val="19"/>
        </w:rPr>
      </w:pPr>
    </w:p>
    <w:p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rsidR="00963E0D" w:rsidRPr="00963E0D" w:rsidRDefault="00963E0D" w:rsidP="00963E0D">
      <w:pPr>
        <w:spacing w:before="120" w:after="120" w:line="288" w:lineRule="auto"/>
        <w:jc w:val="both"/>
        <w:rPr>
          <w:rFonts w:cs="Arial"/>
          <w:szCs w:val="19"/>
        </w:rPr>
      </w:pPr>
    </w:p>
    <w:p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p>
    <w:p w:rsidR="00963E0D" w:rsidRPr="00963E0D" w:rsidRDefault="00963E0D" w:rsidP="00963E0D">
      <w:pPr>
        <w:spacing w:before="120" w:after="120" w:line="288" w:lineRule="auto"/>
        <w:jc w:val="both"/>
        <w:rPr>
          <w:rFonts w:cs="Arial"/>
          <w:szCs w:val="19"/>
        </w:rPr>
      </w:pPr>
      <w:r w:rsidRPr="00963E0D">
        <w:rPr>
          <w:rFonts w:cs="Arial"/>
          <w:szCs w:val="19"/>
        </w:rPr>
        <w:lastRenderedPageBreak/>
        <w:t xml:space="preserve">Poskytovateľ vykonáva kontrolu VO v rámci schvaľovacieho procesu ŽoNFP alebo hodnotenia NP v prípade, ak poskytovateľ uvedie v rámci výzvy alebo záväzných podmienok ako podmienku poskytnutia príspevku vykonanie VO v súlade s postupmi a princípmi VO a následné overenie tohto VO zo strany poskytovateľa s kladným výsledkom. </w:t>
      </w:r>
    </w:p>
    <w:p w:rsidR="00963E0D" w:rsidRPr="00963E0D" w:rsidRDefault="00963E0D" w:rsidP="00963E0D">
      <w:pPr>
        <w:spacing w:before="120" w:after="120" w:line="288" w:lineRule="auto"/>
        <w:jc w:val="both"/>
        <w:rPr>
          <w:rFonts w:cs="Arial"/>
          <w:szCs w:val="19"/>
        </w:rPr>
      </w:pPr>
      <w:r w:rsidRPr="00963E0D">
        <w:rPr>
          <w:rFonts w:cs="Arial"/>
          <w:szCs w:val="19"/>
        </w:rPr>
        <w:t xml:space="preserve">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w:t>
      </w:r>
      <w:r w:rsidR="006A58DC">
        <w:rPr>
          <w:rFonts w:cs="Arial"/>
          <w:szCs w:val="19"/>
        </w:rPr>
        <w:t>z</w:t>
      </w:r>
      <w:r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Pr="00963E0D">
        <w:rPr>
          <w:rFonts w:cs="Arial"/>
          <w:szCs w:val="19"/>
        </w:rPr>
        <w:t>kontroly VO.</w:t>
      </w:r>
    </w:p>
    <w:p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 Výstupom kontroly VO nie je v tomto prípade správa z kontroly, ale rozhodnutie o schválení alebo neschválení ŽoNFP. Poskytovateľ nie je povinný opätovne vykonávať kontrolu VO po podpise zmluvy o NFP.</w:t>
      </w:r>
    </w:p>
    <w:p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rsidR="00FB16C6" w:rsidRPr="00FB16C6" w:rsidRDefault="00FB16C6" w:rsidP="00FB16C6">
      <w:pPr>
        <w:spacing w:before="120" w:after="120" w:line="288" w:lineRule="auto"/>
        <w:jc w:val="both"/>
        <w:rPr>
          <w:rFonts w:cs="Arial"/>
          <w:szCs w:val="19"/>
        </w:rPr>
      </w:pPr>
      <w:r w:rsidRPr="00FB16C6">
        <w:rPr>
          <w:rFonts w:cs="Arial"/>
          <w:szCs w:val="19"/>
        </w:rPr>
        <w:t>O neschválení ŽoNFP rozhodne poskytovateľ aj v prípade, že nedostatky vo verejnom obstarávaní, ktoré mali alebo mohli mať vplyv na výsledok verejného obstarávania identifikoval ÚVO v rozhodnutí podľa § 175 ods. 4 ZVO alebo boli identifikované v rozhodnutí Rady ÚVO.</w:t>
      </w:r>
    </w:p>
    <w:p w:rsidR="00FB16C6" w:rsidRPr="00963E0D" w:rsidRDefault="00FB16C6" w:rsidP="00963E0D">
      <w:pPr>
        <w:spacing w:before="120" w:after="120" w:line="288" w:lineRule="auto"/>
        <w:jc w:val="both"/>
        <w:rPr>
          <w:rFonts w:cs="Arial"/>
          <w:szCs w:val="19"/>
        </w:rPr>
      </w:pPr>
    </w:p>
    <w:p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5" w:history="1">
        <w:r w:rsidR="005C056B" w:rsidRPr="00BC7715">
          <w:rPr>
            <w:rStyle w:val="Hypertextovprepojenie"/>
            <w:rFonts w:cs="Arial"/>
            <w:szCs w:val="19"/>
          </w:rPr>
          <w:t>http://www.minv.sk/?usmernenia-riadiaceho-organu</w:t>
        </w:r>
      </w:hyperlink>
      <w:r>
        <w:rPr>
          <w:rFonts w:cs="Arial"/>
          <w:szCs w:val="19"/>
        </w:rPr>
        <w:t>.</w:t>
      </w:r>
    </w:p>
    <w:p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rsidR="00963E0D" w:rsidRPr="0073389C" w:rsidRDefault="00963E0D" w:rsidP="009D7F63">
      <w:pPr>
        <w:spacing w:before="120" w:after="120" w:line="288" w:lineRule="auto"/>
        <w:jc w:val="both"/>
        <w:rPr>
          <w:rFonts w:cs="Arial"/>
          <w:szCs w:val="19"/>
        </w:rPr>
      </w:pPr>
    </w:p>
    <w:p w:rsidR="009D7F63" w:rsidRPr="0073389C" w:rsidRDefault="009D7F63" w:rsidP="009D7F63">
      <w:pPr>
        <w:pStyle w:val="Nadpis3"/>
        <w:ind w:left="567" w:firstLine="0"/>
        <w:rPr>
          <w:lang w:val="sk-SK"/>
        </w:rPr>
      </w:pPr>
      <w:bookmarkStart w:id="214" w:name="_Toc440372884"/>
      <w:bookmarkStart w:id="215" w:name="_Toc440636395"/>
      <w:r w:rsidRPr="0073389C">
        <w:rPr>
          <w:lang w:val="sk-SK"/>
        </w:rPr>
        <w:lastRenderedPageBreak/>
        <w:t>Finančné opravy</w:t>
      </w:r>
      <w:bookmarkEnd w:id="214"/>
      <w:bookmarkEnd w:id="215"/>
    </w:p>
    <w:p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2 MP CKO č. 5, verzia 3. </w:t>
      </w:r>
    </w:p>
    <w:p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ex-ante;</w:t>
      </w:r>
    </w:p>
    <w:p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rsidR="00EC5388" w:rsidRPr="00EC5388" w:rsidRDefault="00EC5388" w:rsidP="00EC5388">
      <w:pPr>
        <w:pStyle w:val="Odsekzoznamu"/>
        <w:spacing w:before="120" w:after="120" w:line="288" w:lineRule="auto"/>
        <w:jc w:val="both"/>
        <w:rPr>
          <w:rFonts w:cs="Arial"/>
          <w:szCs w:val="19"/>
        </w:rPr>
      </w:pPr>
    </w:p>
    <w:p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rsidR="00EC5388" w:rsidRPr="00AE218A" w:rsidRDefault="00EC5388" w:rsidP="00EC5388">
      <w:pPr>
        <w:spacing w:before="120" w:after="120" w:line="288" w:lineRule="auto"/>
        <w:ind w:left="567" w:hanging="283"/>
        <w:jc w:val="both"/>
        <w:rPr>
          <w:rFonts w:cs="Arial"/>
          <w:szCs w:val="19"/>
        </w:rPr>
      </w:pPr>
      <w:r>
        <w:rPr>
          <w:rFonts w:cs="Arial"/>
          <w:szCs w:val="19"/>
        </w:rPr>
        <w:lastRenderedPageBreak/>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ex-ante finančnou opravou.</w:t>
      </w:r>
    </w:p>
    <w:p w:rsidR="00EC5388" w:rsidRPr="00AE218A"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rsidR="00EC5388" w:rsidRDefault="00EC5388" w:rsidP="00EC5388">
      <w:pPr>
        <w:spacing w:before="120" w:after="120" w:line="288" w:lineRule="auto"/>
        <w:jc w:val="both"/>
        <w:rPr>
          <w:rFonts w:cs="Arial"/>
          <w:b/>
          <w:szCs w:val="19"/>
        </w:rPr>
      </w:pPr>
    </w:p>
    <w:p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rsidR="00EC5388" w:rsidRDefault="00EC5388" w:rsidP="009D7F63">
      <w:pPr>
        <w:spacing w:before="120" w:after="120" w:line="288" w:lineRule="auto"/>
        <w:jc w:val="both"/>
        <w:rPr>
          <w:rFonts w:cs="Arial"/>
          <w:szCs w:val="19"/>
        </w:rPr>
      </w:pPr>
    </w:p>
    <w:p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lastRenderedPageBreak/>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1"/>
      </w:r>
      <w:r w:rsidRPr="0073389C">
        <w:t xml:space="preserve"> vrátenie poskytnutého príspevku resp. jeho časti.</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lastRenderedPageBreak/>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rsidR="009D7F63" w:rsidRPr="0073389C" w:rsidRDefault="009D7F63" w:rsidP="009D7F63">
      <w:pPr>
        <w:pStyle w:val="Nadpis3"/>
        <w:ind w:left="567" w:firstLine="0"/>
        <w:rPr>
          <w:lang w:val="sk-SK"/>
        </w:rPr>
      </w:pPr>
      <w:bookmarkStart w:id="216" w:name="_Toc440372885"/>
      <w:bookmarkStart w:id="217" w:name="_Toc440636396"/>
      <w:r w:rsidRPr="0073389C">
        <w:rPr>
          <w:lang w:val="sk-SK"/>
        </w:rPr>
        <w:t>Postupy vo verejnom obstarávaní</w:t>
      </w:r>
      <w:bookmarkEnd w:id="216"/>
      <w:bookmarkEnd w:id="217"/>
    </w:p>
    <w:p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rsidR="00AE02EE" w:rsidRPr="00AE02EE" w:rsidRDefault="00AE02EE" w:rsidP="00AE02EE">
      <w:pPr>
        <w:tabs>
          <w:tab w:val="left" w:pos="1014"/>
        </w:tabs>
        <w:spacing w:before="120" w:after="120" w:line="288" w:lineRule="auto"/>
        <w:jc w:val="both"/>
        <w:rPr>
          <w:rFonts w:cs="Arial"/>
          <w:szCs w:val="19"/>
        </w:rPr>
      </w:pPr>
    </w:p>
    <w:p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rsidR="00AE02EE" w:rsidRPr="00AE02EE" w:rsidRDefault="00AE02EE" w:rsidP="00AE02EE">
      <w:pPr>
        <w:tabs>
          <w:tab w:val="left" w:pos="1014"/>
        </w:tabs>
        <w:spacing w:before="120" w:after="120" w:line="288" w:lineRule="auto"/>
        <w:jc w:val="both"/>
        <w:rPr>
          <w:rFonts w:cs="Arial"/>
          <w:szCs w:val="19"/>
        </w:rPr>
      </w:pP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rsidR="00AE02EE" w:rsidRPr="00AE02EE" w:rsidRDefault="00AE02EE" w:rsidP="00AE02EE">
      <w:pPr>
        <w:tabs>
          <w:tab w:val="left" w:pos="1014"/>
        </w:tabs>
        <w:spacing w:before="120" w:after="120" w:line="288" w:lineRule="auto"/>
        <w:jc w:val="both"/>
        <w:rPr>
          <w:rFonts w:cs="Arial"/>
          <w:szCs w:val="19"/>
        </w:rPr>
      </w:pP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lastRenderedPageBreak/>
        <w:t>všetky protokoly z IS elektronického trhoviska zaznamenávajúce priebeh a vyhodnocovanie predmetného postupu VO.</w:t>
      </w:r>
    </w:p>
    <w:p w:rsidR="00AE02EE" w:rsidRPr="00AE02EE" w:rsidRDefault="00AE02EE" w:rsidP="00AE02EE">
      <w:pPr>
        <w:tabs>
          <w:tab w:val="left" w:pos="1014"/>
        </w:tabs>
        <w:spacing w:before="120" w:after="120" w:line="288" w:lineRule="auto"/>
        <w:jc w:val="both"/>
        <w:rPr>
          <w:rFonts w:cs="Arial"/>
          <w:szCs w:val="19"/>
        </w:rPr>
      </w:pPr>
    </w:p>
    <w:p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rsidR="00AE02EE" w:rsidRDefault="00AE02EE" w:rsidP="00267484">
      <w:pPr>
        <w:tabs>
          <w:tab w:val="left" w:pos="1014"/>
        </w:tabs>
        <w:spacing w:before="120" w:after="120" w:line="288" w:lineRule="auto"/>
        <w:jc w:val="both"/>
        <w:rPr>
          <w:rFonts w:cs="Arial"/>
          <w:szCs w:val="19"/>
        </w:rPr>
      </w:pPr>
    </w:p>
    <w:p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Elektronické trhovisko sú povinní používať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sú povinní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rsidR="00267484" w:rsidRPr="0073389C" w:rsidRDefault="00267484" w:rsidP="00267484">
      <w:pPr>
        <w:tabs>
          <w:tab w:val="left" w:pos="1014"/>
        </w:tabs>
        <w:spacing w:before="120" w:after="120" w:line="288" w:lineRule="auto"/>
        <w:jc w:val="both"/>
        <w:rPr>
          <w:rFonts w:cs="Arial"/>
          <w:szCs w:val="19"/>
        </w:rPr>
      </w:pPr>
    </w:p>
    <w:p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rsidR="00267484" w:rsidRPr="008A2C57" w:rsidRDefault="00267484" w:rsidP="00267484">
      <w:pPr>
        <w:tabs>
          <w:tab w:val="left" w:pos="1014"/>
        </w:tabs>
        <w:spacing w:before="120" w:after="120" w:line="288" w:lineRule="auto"/>
        <w:jc w:val="both"/>
        <w:rPr>
          <w:rFonts w:cs="Arial"/>
          <w:szCs w:val="19"/>
          <w:lang w:eastAsia="sk-SK"/>
        </w:rPr>
      </w:pPr>
      <w:r w:rsidRPr="008A2C57">
        <w:rPr>
          <w:rFonts w:cs="Arial"/>
          <w:b/>
          <w:szCs w:val="19"/>
          <w:lang w:eastAsia="sk-SK"/>
        </w:rPr>
        <w:t>Prijímateľ je povinný v rozhodnom čase výberu postupu podľa ZVO určiť, či ním zadefinovaný/požadovaný predmet zákazky spĺňa podmienky bežnej dostupnosti</w:t>
      </w:r>
      <w:r w:rsidRPr="008A2C57">
        <w:rPr>
          <w:rFonts w:cs="Arial"/>
          <w:szCs w:val="19"/>
          <w:lang w:eastAsia="sk-SK"/>
        </w:rPr>
        <w:t xml:space="preserve"> napríklad “testom bežnej dostupnosti” (príloha č.</w:t>
      </w:r>
      <w:r w:rsidR="00506C97" w:rsidRPr="008A2C57">
        <w:rPr>
          <w:rFonts w:cs="Arial"/>
          <w:szCs w:val="19"/>
          <w:lang w:eastAsia="sk-SK"/>
        </w:rPr>
        <w:t>19</w:t>
      </w:r>
      <w:r w:rsidRPr="008A2C57">
        <w:rPr>
          <w:rFonts w:cs="Arial"/>
          <w:szCs w:val="19"/>
          <w:lang w:eastAsia="sk-SK"/>
        </w:rPr>
        <w:t xml:space="preserve">). </w:t>
      </w:r>
    </w:p>
    <w:p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w:t>
      </w:r>
      <w:r w:rsidR="00267484" w:rsidRPr="008E41A1">
        <w:rPr>
          <w:rFonts w:cs="Arial"/>
          <w:szCs w:val="19"/>
        </w:rPr>
        <w:lastRenderedPageBreak/>
        <w:t xml:space="preserve">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rsidR="008D1C11" w:rsidRPr="00927D81" w:rsidRDefault="00927D81"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927D81">
        <w:rPr>
          <w:rFonts w:cs="Arial"/>
          <w:b/>
          <w:i/>
          <w:szCs w:val="19"/>
        </w:rPr>
        <w:t xml:space="preserve">Dôležité upozornenie: </w:t>
      </w:r>
      <w:r w:rsidRPr="00927D81">
        <w:rPr>
          <w:rFonts w:cs="Arial"/>
          <w:szCs w:val="19"/>
        </w:rPr>
        <w:t>Poskytovateľ upozorňuje prijímateľa, že v prípade ak verejný obstarávateľ nepostupoval podľa § 109 až 112 ZVO, ak ide o dodanie tovaru, alebo poskytnutie služieb, ktoré nie sú intelektuálnej povahy, bežne dostupných na trhu, ale na obstarávanie použil postup podľa § 117  ZVO alebo postup podľa § 113 až 116 ZVO</w:t>
      </w:r>
      <w:r w:rsidRPr="00602CB7">
        <w:rPr>
          <w:rFonts w:cs="Arial"/>
          <w:szCs w:val="19"/>
        </w:rPr>
        <w:t xml:space="preserve"> a zároveň predložil uvedenú zákazku na kontrolu </w:t>
      </w:r>
      <w:r>
        <w:rPr>
          <w:rFonts w:cs="Arial"/>
          <w:szCs w:val="19"/>
        </w:rPr>
        <w:t>poskytovateľovi</w:t>
      </w:r>
      <w:r w:rsidRPr="00927D81">
        <w:rPr>
          <w:rFonts w:cs="Arial"/>
          <w:szCs w:val="19"/>
        </w:rPr>
        <w:t xml:space="preserve"> až na štandardnú ex-post kontrolu po </w:t>
      </w:r>
      <w:r w:rsidR="00120FED">
        <w:rPr>
          <w:rFonts w:cs="Arial"/>
          <w:szCs w:val="19"/>
        </w:rPr>
        <w:t xml:space="preserve">nadobudnutí </w:t>
      </w:r>
      <w:r w:rsidRPr="00927D81">
        <w:rPr>
          <w:rFonts w:cs="Arial"/>
          <w:szCs w:val="19"/>
        </w:rPr>
        <w:t xml:space="preserve">účinnosti zmluvy s dodávateľom,  bude prijímateľovi v zmysle </w:t>
      </w:r>
      <w:r w:rsidRPr="001F7F84">
        <w:rPr>
          <w:rFonts w:cs="Arial"/>
          <w:szCs w:val="19"/>
        </w:rPr>
        <w:t>Metodického pokynu č. 5 k určovaniu finančných opráv, ktoré má riadiaci orgán uplatňovať pri nedodržaní pravidiel a postupov verejného obstarávania za uvedené porušenie ZVO</w:t>
      </w:r>
      <w:r w:rsidRPr="00927D81">
        <w:rPr>
          <w:rFonts w:cs="Arial"/>
          <w:szCs w:val="19"/>
        </w:rPr>
        <w:t xml:space="preserve"> udelená finančná oprava vo výške 5 % z deklarovaných/oprávnených  výdavkov projektu.</w:t>
      </w:r>
    </w:p>
    <w:p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Nakoľko účinnosť zmlúv uzavretých cez elektronické trhovisko, ktoré budú spolufinancované z fondov EÚ, je prepojená na výsledky kontroly VO zo strany poskytovateľa,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rsidR="00267484" w:rsidRDefault="00267484" w:rsidP="00267484">
      <w:pPr>
        <w:tabs>
          <w:tab w:val="left" w:pos="1014"/>
        </w:tabs>
        <w:spacing w:before="120" w:after="120" w:line="288" w:lineRule="auto"/>
        <w:jc w:val="both"/>
        <w:rPr>
          <w:rFonts w:cs="Arial"/>
          <w:b/>
          <w:i/>
          <w:color w:val="FF0000"/>
          <w:szCs w:val="19"/>
        </w:rPr>
      </w:pPr>
    </w:p>
    <w:p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lastRenderedPageBreak/>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pred vložením opisného formulára do „karantény“ </w:t>
      </w:r>
      <w:r w:rsidRPr="0073389C">
        <w:rPr>
          <w:rFonts w:cs="Arial"/>
          <w:szCs w:val="19"/>
        </w:rPr>
        <w:t>(„prvá ex-ante kontrola“) a po vygenerovaní výslednej zmluvy s úspešným uchádzačom</w:t>
      </w:r>
      <w:r w:rsidR="00A57973">
        <w:rPr>
          <w:rFonts w:cs="Arial"/>
          <w:szCs w:val="19"/>
        </w:rPr>
        <w:t xml:space="preserve"> (v CRZ)</w:t>
      </w:r>
      <w:r w:rsidRPr="0073389C">
        <w:rPr>
          <w:rFonts w:cs="Arial"/>
          <w:szCs w:val="19"/>
        </w:rPr>
        <w:t xml:space="preserve"> („štandardná ex-post kontrola“) a po jej zverejnení v </w:t>
      </w:r>
      <w:r w:rsidR="00130936">
        <w:rPr>
          <w:rFonts w:cs="Arial"/>
          <w:szCs w:val="19"/>
        </w:rPr>
        <w:t>CRZ</w:t>
      </w:r>
      <w:r w:rsidRPr="0073389C">
        <w:rPr>
          <w:rFonts w:cs="Arial"/>
          <w:szCs w:val="19"/>
        </w:rPr>
        <w:t xml:space="preserve">. </w:t>
      </w:r>
    </w:p>
    <w:p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 xml:space="preserve">opis predmetu zákazky, </w:t>
      </w:r>
    </w:p>
    <w:p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prípadné objednávkové atribúty, najmä konkrétne zmluvné špecifikácie a podmienky súťaže.</w:t>
      </w:r>
    </w:p>
    <w:p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rsidR="00A57973" w:rsidRPr="00771817" w:rsidRDefault="00A57973" w:rsidP="00771817">
      <w:pPr>
        <w:tabs>
          <w:tab w:val="left" w:pos="1014"/>
        </w:tabs>
        <w:spacing w:before="120" w:after="120" w:line="288" w:lineRule="auto"/>
        <w:jc w:val="both"/>
        <w:rPr>
          <w:rFonts w:cs="Arial"/>
          <w:szCs w:val="19"/>
        </w:rPr>
      </w:pPr>
    </w:p>
    <w:p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rsidR="00A57973" w:rsidRDefault="00A57973" w:rsidP="009F4290">
      <w:pPr>
        <w:tabs>
          <w:tab w:val="left" w:pos="1014"/>
        </w:tabs>
        <w:contextualSpacing/>
        <w:jc w:val="both"/>
        <w:rPr>
          <w:rFonts w:cs="Arial"/>
          <w:b/>
          <w:szCs w:val="19"/>
        </w:rPr>
      </w:pPr>
    </w:p>
    <w:p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rsidR="001B3386" w:rsidRDefault="001B3386" w:rsidP="009F4290">
      <w:pPr>
        <w:tabs>
          <w:tab w:val="left" w:pos="1014"/>
        </w:tabs>
        <w:contextualSpacing/>
        <w:jc w:val="both"/>
        <w:rPr>
          <w:rFonts w:cs="Arial"/>
          <w:b/>
          <w:szCs w:val="19"/>
        </w:rPr>
      </w:pPr>
    </w:p>
    <w:p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ide o tovar, stavebnú prácu alebo službu, ktorá nie je bežne dostupná na trhu. V prípade, že predmetom obstarávania je tovar,</w:t>
      </w:r>
      <w:r>
        <w:rPr>
          <w:rFonts w:cs="Arial"/>
          <w:szCs w:val="19"/>
        </w:rPr>
        <w:t xml:space="preserve"> </w:t>
      </w:r>
      <w:r w:rsidRPr="005F329C">
        <w:rPr>
          <w:rFonts w:cs="Arial"/>
          <w:szCs w:val="19"/>
        </w:rPr>
        <w:t>stavebná práca alebo služba, ktorá je bežne dostupná na trhu, prijímateľ je povinný 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rsidR="00672FF6" w:rsidRDefault="00672FF6" w:rsidP="001B3386">
      <w:pPr>
        <w:tabs>
          <w:tab w:val="left" w:pos="1014"/>
        </w:tabs>
        <w:spacing w:before="120" w:after="120" w:line="288" w:lineRule="auto"/>
        <w:jc w:val="both"/>
        <w:rPr>
          <w:rFonts w:cs="Arial"/>
          <w:szCs w:val="19"/>
        </w:rPr>
      </w:pPr>
    </w:p>
    <w:p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vylúčiť výdavky vyplývajúce z realizácie takéhoto obstarávania z financovania v plnom rozsahu.</w:t>
      </w:r>
    </w:p>
    <w:p w:rsidR="00672FF6" w:rsidRDefault="00672FF6" w:rsidP="001B3386">
      <w:pPr>
        <w:tabs>
          <w:tab w:val="left" w:pos="1014"/>
        </w:tabs>
        <w:spacing w:before="120" w:after="120" w:line="288" w:lineRule="auto"/>
        <w:jc w:val="both"/>
        <w:rPr>
          <w:rFonts w:cs="Arial"/>
          <w:szCs w:val="19"/>
        </w:rPr>
      </w:pPr>
    </w:p>
    <w:p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lastRenderedPageBreak/>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v lehote minimálne 5 pracovných dní a maximálne 10 pracovných dní odo dňa doručenia žiadosti o vysvetlenie resp. doplnenie dokumentácie. Dňom odoslania žiadosti prestáva plynúť lehota na výkon kontroly</w:t>
      </w:r>
      <w:r>
        <w:rPr>
          <w:rFonts w:cs="Arial"/>
          <w:szCs w:val="19"/>
        </w:rPr>
        <w:t xml:space="preserve"> VO</w:t>
      </w:r>
      <w:r w:rsidRPr="00FF3561">
        <w:rPr>
          <w:rFonts w:cs="Arial"/>
          <w:szCs w:val="19"/>
        </w:rPr>
        <w:t>. Dňom nasledujúcim po dni doručenia vysvetlenia alebo doplnenia dokumentácie poskytovateľovi začína plynúť nová lehota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princípov a postupov VO, resp. porušenie pravidiel a ustanovení legislatívy SR a EÚ, pričom rozsah a závažnosť týchto zistení má taký charakter, že mali alebo mohli mať vplyv na výsledok VO, v tomto prípade:</w:t>
      </w:r>
    </w:p>
    <w:p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rozsahu, závažnosti a momentu zistenia nedostatkov.</w:t>
      </w:r>
    </w:p>
    <w:p w:rsidR="009F4290" w:rsidRDefault="009F4290" w:rsidP="009D7F63">
      <w:pPr>
        <w:tabs>
          <w:tab w:val="left" w:pos="1014"/>
        </w:tabs>
        <w:spacing w:before="120" w:after="120" w:line="288" w:lineRule="auto"/>
        <w:jc w:val="both"/>
        <w:rPr>
          <w:b/>
          <w:i/>
          <w:color w:val="00B0F0"/>
        </w:rPr>
      </w:pPr>
    </w:p>
    <w:p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rsidR="00B32509" w:rsidRPr="0073389C" w:rsidRDefault="00B32509" w:rsidP="009D7F63">
      <w:pPr>
        <w:tabs>
          <w:tab w:val="left" w:pos="1014"/>
        </w:tabs>
        <w:spacing w:before="120" w:after="120" w:line="288" w:lineRule="auto"/>
        <w:jc w:val="both"/>
      </w:pPr>
      <w:r w:rsidRPr="00B32509">
        <w:t>V prípade, že predmetom obstarávania je tovar, stavebná práca alebo služba, ktorá nie je bežne dostupná na trhu, prijímateľ je povinný zadávať zákazku podľa nasledovných postupov.</w:t>
      </w:r>
    </w:p>
    <w:p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5 000 EUR (ďalej len „zákazky nad 5 000 EUR“);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 ktorých predpokladaná hodnota bez DPH je nižšia ako 5 000 EUR (ďalej len „zákazky do 5 000 EUR“)</w:t>
      </w:r>
      <w:r w:rsidR="000E2751">
        <w:rPr>
          <w:rFonts w:cs="Arial"/>
          <w:szCs w:val="19"/>
          <w:lang w:val="sk-SK"/>
        </w:rPr>
        <w:t>.</w:t>
      </w:r>
      <w:r w:rsidRPr="0073389C">
        <w:rPr>
          <w:rFonts w:cs="Arial"/>
          <w:szCs w:val="19"/>
          <w:lang w:val="sk-SK"/>
        </w:rPr>
        <w:t xml:space="preserve"> </w:t>
      </w:r>
    </w:p>
    <w:p w:rsidR="009F4290" w:rsidRDefault="009F4290" w:rsidP="009D7F63">
      <w:pPr>
        <w:tabs>
          <w:tab w:val="left" w:pos="1014"/>
        </w:tabs>
        <w:spacing w:before="120" w:after="120" w:line="288" w:lineRule="auto"/>
        <w:jc w:val="both"/>
        <w:rPr>
          <w:b/>
        </w:rPr>
      </w:pPr>
    </w:p>
    <w:p w:rsidR="009F4290" w:rsidRDefault="009F4290" w:rsidP="009D7F63">
      <w:pPr>
        <w:tabs>
          <w:tab w:val="left" w:pos="1014"/>
        </w:tabs>
        <w:spacing w:before="120" w:after="120" w:line="288" w:lineRule="auto"/>
        <w:jc w:val="both"/>
      </w:pPr>
      <w:r w:rsidRPr="009F4290">
        <w:rPr>
          <w:b/>
          <w:i/>
          <w:color w:val="FF0000"/>
        </w:rPr>
        <w:lastRenderedPageBreak/>
        <w:t>Povinnosť prijímateľa:</w:t>
      </w:r>
      <w:r w:rsidRPr="009F4290">
        <w:rPr>
          <w:b/>
          <w:color w:val="FF0000"/>
        </w:rPr>
        <w:t xml:space="preserve"> </w:t>
      </w:r>
      <w:r w:rsidR="00B32509" w:rsidRPr="00A57E12">
        <w:t>Prijímateľ  je povinný uzavrieť s úspešným uchádzačom písomnú zmluvu pri všetkých typoch zákaziek, s výnimkou zákaziek do 5 000 EUR. Pri zákazkách do 5 000 EUR je postačujúce vytvoriť zmluvný vzťah na základe objednávky, ktorá</w:t>
      </w:r>
      <w:r w:rsidR="00B32509">
        <w:rPr>
          <w:b/>
          <w:color w:val="FF0000"/>
        </w:rPr>
        <w:t xml:space="preserve"> </w:t>
      </w:r>
      <w:r w:rsidRPr="009F4290">
        <w:t>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rsidR="000E5863" w:rsidRDefault="000E5863" w:rsidP="009D7F63">
      <w:pPr>
        <w:tabs>
          <w:tab w:val="left" w:pos="1014"/>
        </w:tabs>
        <w:spacing w:before="120" w:after="120" w:line="288" w:lineRule="auto"/>
        <w:jc w:val="both"/>
        <w:rPr>
          <w:b/>
        </w:rPr>
      </w:pPr>
    </w:p>
    <w:p w:rsidR="009D7F63" w:rsidRPr="0073389C" w:rsidRDefault="009D7F63" w:rsidP="009D7F63">
      <w:pPr>
        <w:tabs>
          <w:tab w:val="left" w:pos="1014"/>
        </w:tabs>
        <w:spacing w:before="120" w:after="120" w:line="288" w:lineRule="auto"/>
        <w:jc w:val="both"/>
        <w:rPr>
          <w:b/>
        </w:rPr>
      </w:pPr>
      <w:r w:rsidRPr="0073389C">
        <w:rPr>
          <w:b/>
        </w:rPr>
        <w:t>Zákazky nad 5 000 EUR</w:t>
      </w:r>
    </w:p>
    <w:p w:rsidR="009D7F63" w:rsidRPr="0073389C" w:rsidRDefault="009D7F63" w:rsidP="009D7F63">
      <w:pPr>
        <w:tabs>
          <w:tab w:val="left" w:pos="1014"/>
        </w:tabs>
        <w:spacing w:before="120" w:after="120" w:line="288" w:lineRule="auto"/>
        <w:jc w:val="both"/>
      </w:pPr>
      <w:r w:rsidRPr="0073389C">
        <w:t xml:space="preserve">Ak ide o zákazky nad 5 000 EUR a zároveň je splnená podmienka, že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rsidR="00F877F0" w:rsidRPr="0073389C" w:rsidRDefault="00F877F0"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V prípade, že predmetom obstarávania je tovar, stavebná práca alebo služba, ktorá je bežne dostupná na trhu, prijímateľ je povinný zadávať zákazku prostredníctvom elektronického trhoviska podľa § </w:t>
      </w:r>
      <w:r w:rsidR="0058112B">
        <w:t>108</w:t>
      </w:r>
      <w:r w:rsidR="0058112B" w:rsidRPr="0073389C">
        <w:t xml:space="preserve"> </w:t>
      </w:r>
      <w:r w:rsidRPr="0073389C">
        <w:t>ods. 1 písm. a) ZVO a nie postupmi uvedenými v tejto kapitole.</w:t>
      </w:r>
    </w:p>
    <w:p w:rsidR="009D7F63" w:rsidRPr="0073389C" w:rsidRDefault="009D7F63" w:rsidP="009D7F63">
      <w:pPr>
        <w:tabs>
          <w:tab w:val="left" w:pos="1014"/>
        </w:tabs>
        <w:spacing w:before="120" w:after="120" w:line="288" w:lineRule="auto"/>
        <w:jc w:val="both"/>
      </w:pPr>
    </w:p>
    <w:p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rsidR="00B32509" w:rsidRDefault="00B32509" w:rsidP="009D7F63">
      <w:pPr>
        <w:tabs>
          <w:tab w:val="left" w:pos="1014"/>
        </w:tabs>
        <w:spacing w:before="120" w:after="120" w:line="288" w:lineRule="auto"/>
        <w:jc w:val="both"/>
      </w:pPr>
    </w:p>
    <w:p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6" w:history="1">
        <w:r w:rsidR="00D76DD9" w:rsidRPr="00B76EA0">
          <w:rPr>
            <w:rStyle w:val="Hypertextovprepojenie"/>
          </w:rPr>
          <w:t>vo.sep@minv.sk</w:t>
        </w:r>
      </w:hyperlink>
      <w:r w:rsidR="001D3CAE" w:rsidRPr="001E3C46">
        <w:rPr>
          <w:color w:val="EEECE1" w:themeColor="background2"/>
        </w:rPr>
        <w:t xml:space="preserve"> </w:t>
      </w:r>
      <w:r w:rsidR="000E5863" w:rsidRPr="000E5863">
        <w:rPr>
          <w:color w:val="EEECE1" w:themeColor="background2"/>
          <w:u w:val="single"/>
        </w:rPr>
        <w:t xml:space="preserve">V prípade, ak prijímateľ opomenie zaslať e-mailovú informáciu o zverejnení výzvy na súťaž na e-mail </w:t>
      </w:r>
      <w:hyperlink r:id="rId27" w:history="1">
        <w:r w:rsidR="000E5863" w:rsidRPr="000E5863">
          <w:rPr>
            <w:rStyle w:val="Hypertextovprepojenie"/>
          </w:rPr>
          <w:t>vo.sep@minv.sk</w:t>
        </w:r>
      </w:hyperlink>
      <w:r w:rsidR="000E5863" w:rsidRPr="000E5863">
        <w:rPr>
          <w:color w:val="EEECE1" w:themeColor="background2"/>
          <w:u w:val="single"/>
        </w:rPr>
        <w:t>, nebude to dôvodom na vylúčenie výdavkov, týkajúcich sa obstarávanej zákazky, z financovania v plnej miere</w:t>
      </w:r>
      <w:r w:rsidR="000E5863">
        <w:rPr>
          <w:color w:val="EEECE1" w:themeColor="background2"/>
          <w:u w:val="single"/>
        </w:rPr>
        <w:t>.</w:t>
      </w:r>
      <w:r w:rsidR="000E5863" w:rsidRPr="000E5863">
        <w:rPr>
          <w:b/>
          <w:color w:val="EEECE1" w:themeColor="background2"/>
        </w:rPr>
        <w:t xml:space="preserve"> </w:t>
      </w:r>
      <w:r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w:t>
      </w:r>
      <w:r w:rsidR="000E2751">
        <w:t>3</w:t>
      </w:r>
      <w:r w:rsidR="000E2751" w:rsidRPr="0073389C">
        <w:t xml:space="preserve"> </w:t>
      </w:r>
      <w:r w:rsidRPr="0073389C">
        <w:t xml:space="preserve">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w:t>
      </w:r>
      <w:r w:rsidR="005C00EC">
        <w:lastRenderedPageBreak/>
        <w:t>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5 000 EUR upravuje Metodický pokyn CKO č. 14</w:t>
      </w:r>
      <w:r w:rsidR="005C00EC">
        <w:t xml:space="preserve"> </w:t>
      </w:r>
      <w:r w:rsidR="005C00EC" w:rsidRPr="005C00EC">
        <w:t>k zadávaniu zákaziek v hodnote nad 5 000 EUR</w:t>
      </w:r>
      <w:r w:rsidRPr="0073389C">
        <w:t>.</w:t>
      </w:r>
    </w:p>
    <w:p w:rsidR="005C00EC" w:rsidRDefault="005C00EC" w:rsidP="009D7F63">
      <w:pPr>
        <w:tabs>
          <w:tab w:val="left" w:pos="1014"/>
        </w:tabs>
        <w:spacing w:before="120" w:after="120" w:line="288" w:lineRule="auto"/>
        <w:jc w:val="both"/>
        <w:rPr>
          <w:b/>
        </w:rPr>
      </w:pPr>
    </w:p>
    <w:p w:rsidR="009D7F63" w:rsidRPr="0073389C" w:rsidRDefault="009D7F63" w:rsidP="009D7F63">
      <w:pPr>
        <w:tabs>
          <w:tab w:val="left" w:pos="1014"/>
        </w:tabs>
        <w:spacing w:before="120" w:after="120" w:line="288" w:lineRule="auto"/>
        <w:jc w:val="both"/>
        <w:rPr>
          <w:b/>
        </w:rPr>
      </w:pPr>
      <w:r w:rsidRPr="0073389C">
        <w:rPr>
          <w:b/>
        </w:rPr>
        <w:t>Zákazky do 5 000 EUR</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5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rsidR="005C00EC" w:rsidRDefault="005C00EC" w:rsidP="009D7F63">
      <w:pPr>
        <w:tabs>
          <w:tab w:val="left" w:pos="1014"/>
        </w:tabs>
        <w:spacing w:before="120" w:after="120" w:line="288" w:lineRule="auto"/>
        <w:jc w:val="both"/>
        <w:rPr>
          <w:b/>
        </w:rPr>
      </w:pPr>
    </w:p>
    <w:p w:rsidR="00A57E12" w:rsidRDefault="00A57E12" w:rsidP="00A57E12">
      <w:pPr>
        <w:tabs>
          <w:tab w:val="left" w:pos="1014"/>
        </w:tabs>
        <w:spacing w:before="120" w:after="120" w:line="288" w:lineRule="auto"/>
        <w:jc w:val="both"/>
      </w:pPr>
    </w:p>
    <w:p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 xml:space="preserve">V súvislosti s vydaním výkladového stanoviska ÚVO k stanoveniu lehoty na prijímanie žiadostí o súťažné podklady, upozorňujeme prijímateľov, že nemôžu obmedzovať lehotu na prijímanie </w:t>
      </w:r>
      <w:r w:rsidRPr="00A57E12">
        <w:lastRenderedPageBreak/>
        <w:t>žiadostí o súťažné podklady, t.j. sú povinní ponechať lehotu na prijímanie žiadostí o súťažné podklady totožnú s lehotou na predkladanie ponúk.</w:t>
      </w:r>
    </w:p>
    <w:p w:rsidR="00A57E12" w:rsidRDefault="00A57E12" w:rsidP="00A57E12">
      <w:pPr>
        <w:tabs>
          <w:tab w:val="left" w:pos="1014"/>
        </w:tabs>
        <w:spacing w:before="120" w:after="120" w:line="288" w:lineRule="auto"/>
        <w:jc w:val="both"/>
      </w:pPr>
    </w:p>
    <w:p w:rsidR="00A57E12" w:rsidRDefault="00A57E12" w:rsidP="00A57E12">
      <w:pPr>
        <w:tabs>
          <w:tab w:val="left" w:pos="1014"/>
        </w:tabs>
        <w:spacing w:before="120" w:after="120" w:line="288" w:lineRule="auto"/>
        <w:jc w:val="both"/>
      </w:pPr>
    </w:p>
    <w:p w:rsidR="009D7F63" w:rsidRPr="0073389C" w:rsidRDefault="009D7F63" w:rsidP="009D7F63">
      <w:pPr>
        <w:tabs>
          <w:tab w:val="left" w:pos="1014"/>
        </w:tabs>
        <w:spacing w:before="120" w:after="120" w:line="288" w:lineRule="auto"/>
        <w:jc w:val="both"/>
      </w:pPr>
    </w:p>
    <w:p w:rsidR="009D7F63" w:rsidRPr="0073389C" w:rsidRDefault="009D7F63" w:rsidP="009D7F63">
      <w:pPr>
        <w:pStyle w:val="Nadpis3"/>
        <w:ind w:left="567" w:firstLine="0"/>
        <w:rPr>
          <w:lang w:val="sk-SK"/>
        </w:rPr>
      </w:pPr>
      <w:bookmarkStart w:id="218" w:name="_Toc440372886"/>
      <w:bookmarkStart w:id="219" w:name="_Toc440636397"/>
      <w:r w:rsidRPr="0073389C">
        <w:rPr>
          <w:lang w:val="sk-SK"/>
        </w:rPr>
        <w:t>Zákazky nespadajúce pod zákon o verejnom obstarávaní</w:t>
      </w:r>
      <w:bookmarkEnd w:id="218"/>
      <w:bookmarkEnd w:id="219"/>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lastRenderedPageBreak/>
        <w:t xml:space="preserve">podmienky účasti (pre takýto typ zákazky postačuje kópia dokladu o oprávnení dodať, poskytovať  alebo uskutočňovať predmet zákazky), </w:t>
      </w:r>
    </w:p>
    <w:p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rsidR="00C43500" w:rsidRDefault="00C43500" w:rsidP="009D7F63">
      <w:pPr>
        <w:autoSpaceDE w:val="0"/>
        <w:autoSpaceDN w:val="0"/>
        <w:adjustRightInd w:val="0"/>
        <w:spacing w:before="120" w:after="120" w:line="288" w:lineRule="auto"/>
        <w:jc w:val="both"/>
        <w:rPr>
          <w:b/>
          <w:i/>
          <w:color w:val="FF0000"/>
        </w:rPr>
      </w:pPr>
    </w:p>
    <w:p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rsidR="00914736" w:rsidRDefault="00914736" w:rsidP="009D7F63">
      <w:pPr>
        <w:autoSpaceDE w:val="0"/>
        <w:autoSpaceDN w:val="0"/>
        <w:adjustRightInd w:val="0"/>
        <w:spacing w:before="120" w:after="120" w:line="288" w:lineRule="auto"/>
        <w:jc w:val="both"/>
        <w:rPr>
          <w:b/>
          <w:i/>
          <w:color w:val="FF0000"/>
        </w:rPr>
      </w:pPr>
    </w:p>
    <w:p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 </w:t>
      </w:r>
      <w:r w:rsidR="00D642ED" w:rsidRPr="00D642ED">
        <w:rPr>
          <w:b/>
        </w:rPr>
        <w:t>po podpise zmluvy</w:t>
      </w:r>
      <w:r w:rsidR="00D642ED" w:rsidRPr="00D642ED">
        <w:t xml:space="preserve"> analogicky k následnej ex-post kontrole. Ak ponuka úspešného uchádzača je nižšia ako 5 000 EUR bez DPH, prijímateľ takúto zákazku predkladá na kontrolu VO až po podpise zmluvy s úspešným uchádzačom analogicky k postupu pri štandardnej ex-post kontrole</w:t>
      </w:r>
      <w:r w:rsidRPr="0073389C">
        <w:t xml:space="preserve">. </w:t>
      </w:r>
    </w:p>
    <w:p w:rsidR="009D7F63" w:rsidRPr="0073389C" w:rsidRDefault="009D7F63" w:rsidP="009D7F63">
      <w:pPr>
        <w:autoSpaceDE w:val="0"/>
        <w:autoSpaceDN w:val="0"/>
        <w:adjustRightInd w:val="0"/>
        <w:spacing w:before="120" w:after="120" w:line="288" w:lineRule="auto"/>
        <w:jc w:val="both"/>
      </w:pPr>
      <w:r w:rsidRPr="0073389C">
        <w:lastRenderedPageBreak/>
        <w:t xml:space="preserve">Rozsah predkladanej dokumentácie na </w:t>
      </w:r>
      <w:r w:rsidR="005F5EA3">
        <w:t>finančnú</w:t>
      </w:r>
      <w:r w:rsidRPr="0073389C">
        <w:t xml:space="preserve"> kontrolu</w:t>
      </w:r>
      <w:r w:rsidR="00D642ED">
        <w:t xml:space="preserve"> VO</w:t>
      </w:r>
      <w:r w:rsidRPr="0073389C">
        <w:t xml:space="preserve"> pred podpisom zmluvy:</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rsidR="00E56F7C" w:rsidRDefault="00E56F7C" w:rsidP="009D7F63">
      <w:pPr>
        <w:autoSpaceDE w:val="0"/>
        <w:autoSpaceDN w:val="0"/>
        <w:adjustRightInd w:val="0"/>
        <w:spacing w:before="120" w:after="120" w:line="288" w:lineRule="auto"/>
        <w:jc w:val="both"/>
        <w:rPr>
          <w:b/>
          <w:i/>
        </w:rPr>
      </w:pPr>
    </w:p>
    <w:p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rsidR="00E56F7C" w:rsidRDefault="00E56F7C" w:rsidP="009D7F63">
      <w:pPr>
        <w:autoSpaceDE w:val="0"/>
        <w:autoSpaceDN w:val="0"/>
        <w:adjustRightInd w:val="0"/>
        <w:spacing w:before="120" w:after="120" w:line="288" w:lineRule="auto"/>
        <w:jc w:val="both"/>
      </w:pPr>
    </w:p>
    <w:p w:rsidR="00D642ED" w:rsidRDefault="00D642ED" w:rsidP="009D7F63">
      <w:pPr>
        <w:autoSpaceDE w:val="0"/>
        <w:autoSpaceDN w:val="0"/>
        <w:adjustRightInd w:val="0"/>
        <w:spacing w:before="120" w:after="120" w:line="288" w:lineRule="auto"/>
        <w:jc w:val="both"/>
      </w:pPr>
      <w:r w:rsidRPr="00D642ED">
        <w:t>Pri zákazkách, v ktorých ponuka úspešného uchádzača je rovná alebo vyššia ako 5 000 EUR bez DPH, predkladá prijímateľ na druhú ex-ante kontrolu dokumentáciu, ktorá dokladuje vykonanie prieskumu trhu a ďalšiu súvisiacu dokumentáciu podľa požiadaviek poskytovateľa, ešte pred podpisom zmluvy s úspešným dodávateľom. V tomto prípade je prijímateľ povinný predložiť príslušnú dokumentáciu po podpise zmluvy poskytovateľovi na výkon následnej ex-post kontroly. Pri zákazkách, v ktorých ponuka úspešného uchádzača je nižšia ako 5 000 EUR bez DPH, predkladá prijímateľ túto dokumentáciu až po podpise zmluvy, vrátane výslednej zmluvy s dodávateľom, na štandartnú ex-post kontrolu poskytovateľovi najneskôr do 30 dní odo dňa podpisu tejto zmluvy oboma zmluvnými stranami. V prípade zmluvných vzťahov, ktoré už existovali pred momentom účinnosti zmluvy o NFP (resp. Rozhodnutia o schválení ŽoNFP), predkladá prijímateľ dokumentáciu na kontrolu VO najneskôr pred predložením prvej žiadosti o platbu obsahujúcej výdavky vychádzajúce z tejto zmluvy.</w:t>
      </w:r>
    </w:p>
    <w:p w:rsidR="009D7F63" w:rsidRDefault="009D7F63" w:rsidP="009D7F63">
      <w:pPr>
        <w:autoSpaceDE w:val="0"/>
        <w:autoSpaceDN w:val="0"/>
        <w:adjustRightInd w:val="0"/>
        <w:spacing w:before="120" w:after="120" w:line="288" w:lineRule="auto"/>
        <w:jc w:val="both"/>
      </w:pPr>
      <w:r w:rsidRPr="0073389C">
        <w:t xml:space="preserve">Poskytovateľ postupuje pri výkone </w:t>
      </w:r>
      <w:r w:rsidR="005F5EA3">
        <w:t xml:space="preserve">finančnej </w:t>
      </w:r>
      <w:r w:rsidRPr="0073389C">
        <w:t>kontroly analogicky vo vzťahu k druhej ex-ante kontrole a k štandardnej/následnej ex-post kontrole, v závislosti od hodnoty zákazky.</w:t>
      </w:r>
    </w:p>
    <w:p w:rsidR="005F5EA3" w:rsidRPr="0073389C" w:rsidRDefault="005F5EA3" w:rsidP="009D7F63">
      <w:pPr>
        <w:autoSpaceDE w:val="0"/>
        <w:autoSpaceDN w:val="0"/>
        <w:adjustRightInd w:val="0"/>
        <w:spacing w:before="120" w:after="120" w:line="288" w:lineRule="auto"/>
        <w:jc w:val="both"/>
      </w:pPr>
    </w:p>
    <w:p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lastRenderedPageBreak/>
        <w:t>viac ako 80% činností kontrolovanej právnickej osoby sa vykonáva pri plnení úloh, ktorými ju poveril kontrolujúci verejný obstarávateľ alebo iné právnické osoby kontrolované týmto verejným obstarávateľom</w:t>
      </w:r>
      <w:r w:rsidR="009D7F63" w:rsidRPr="0073389C">
        <w:t>,</w:t>
      </w:r>
    </w:p>
    <w:p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rsidR="005F5EA3" w:rsidRPr="0073389C" w:rsidRDefault="005F5EA3" w:rsidP="009D7F63">
      <w:pPr>
        <w:autoSpaceDE w:val="0"/>
        <w:autoSpaceDN w:val="0"/>
        <w:adjustRightInd w:val="0"/>
        <w:spacing w:before="120" w:after="120" w:line="288" w:lineRule="auto"/>
        <w:jc w:val="both"/>
      </w:pPr>
    </w:p>
    <w:p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lastRenderedPageBreak/>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 </w:t>
      </w:r>
      <w:r w:rsidR="00367E6F" w:rsidRPr="00367E6F">
        <w:rPr>
          <w:b/>
        </w:rPr>
        <w:t>po podpise zmluvy</w:t>
      </w:r>
      <w:r w:rsidR="00367E6F" w:rsidRPr="00367E6F">
        <w:t xml:space="preserve"> analogicky k následnej ex-post kontrole. Ak ponuka úspešného uchádzača je nižšia ako 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lastRenderedPageBreak/>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rsidR="009D7F63" w:rsidRPr="0073389C" w:rsidRDefault="009D7F63" w:rsidP="009D7F63">
      <w:pPr>
        <w:pStyle w:val="Nadpis3"/>
        <w:ind w:left="567" w:firstLine="0"/>
        <w:rPr>
          <w:lang w:val="sk-SK"/>
        </w:rPr>
      </w:pPr>
      <w:r w:rsidRPr="0073389C">
        <w:rPr>
          <w:lang w:val="sk-SK"/>
        </w:rPr>
        <w:t xml:space="preserve"> </w:t>
      </w:r>
      <w:bookmarkStart w:id="220" w:name="_Toc440372887"/>
      <w:bookmarkStart w:id="221" w:name="_Toc440636398"/>
      <w:r w:rsidRPr="0073389C">
        <w:rPr>
          <w:lang w:val="sk-SK"/>
        </w:rPr>
        <w:t>Konflikt záujmov</w:t>
      </w:r>
      <w:bookmarkEnd w:id="220"/>
      <w:bookmarkEnd w:id="221"/>
    </w:p>
    <w:p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lastRenderedPageBreak/>
        <w:t>osoba, ktorá je v pracovnoprávnom vzťahu k žiadateľovi, prijímateľovi, užívateľovi, dodávateľovi alebo partnerovi alebo v inom obdobnom vzťahu k žiadateľovi, prijímateľovi, užívateľovi, dodávateľovi alebo partnerovi;</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rsidR="001325C0" w:rsidRDefault="001325C0" w:rsidP="009D7F63">
      <w:pPr>
        <w:autoSpaceDE w:val="0"/>
        <w:autoSpaceDN w:val="0"/>
        <w:adjustRightInd w:val="0"/>
        <w:spacing w:before="120" w:after="120" w:line="288" w:lineRule="auto"/>
        <w:jc w:val="both"/>
        <w:rPr>
          <w:color w:val="000000"/>
        </w:rPr>
      </w:pPr>
    </w:p>
    <w:p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rsidR="001325C0" w:rsidRPr="0073389C" w:rsidRDefault="001325C0" w:rsidP="009D7F63">
      <w:pPr>
        <w:autoSpaceDE w:val="0"/>
        <w:autoSpaceDN w:val="0"/>
        <w:adjustRightInd w:val="0"/>
        <w:spacing w:before="120" w:after="120" w:line="288" w:lineRule="auto"/>
        <w:jc w:val="both"/>
        <w:rPr>
          <w:color w:val="000000"/>
        </w:rPr>
      </w:pPr>
    </w:p>
    <w:p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rPr>
                <w:rFonts w:asciiTheme="minorHAnsi" w:hAnsiTheme="minorHAnsi"/>
                <w:b w:val="0"/>
              </w:rPr>
            </w:pPr>
          </w:p>
        </w:tc>
        <w:tc>
          <w:tcPr>
            <w:tcW w:w="4536" w:type="dxa"/>
            <w:vAlign w:val="center"/>
          </w:tcPr>
          <w:p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2"/>
            </w:r>
          </w:p>
        </w:tc>
        <w:tc>
          <w:tcPr>
            <w:tcW w:w="4252" w:type="dxa"/>
            <w:vAlign w:val="center"/>
          </w:tcPr>
          <w:p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a)</w:t>
            </w:r>
          </w:p>
        </w:tc>
        <w:tc>
          <w:tcPr>
            <w:tcW w:w="4536" w:type="dxa"/>
            <w:vAlign w:val="center"/>
          </w:tcPr>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b)</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3"/>
            </w:r>
            <w:r w:rsidRPr="0073389C">
              <w:t xml:space="preserve"> člena  štatutárneho orgánu </w:t>
            </w:r>
            <w:r w:rsidR="001325C0">
              <w:t>prijímateľa</w:t>
            </w:r>
            <w:r w:rsidRPr="0073389C">
              <w:t>.</w:t>
            </w: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c)</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lastRenderedPageBreak/>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lastRenderedPageBreak/>
              <w:t xml:space="preserve">skúmateľné </w:t>
            </w:r>
            <w:r w:rsidR="001325C0">
              <w:t xml:space="preserve">napr. </w:t>
            </w:r>
            <w:r w:rsidRPr="0073389C">
              <w:t>na webstránke OR SR a ŽR SR a verejné registre rôznych organizácií</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lastRenderedPageBreak/>
              <w:t>d)</w:t>
            </w:r>
          </w:p>
        </w:tc>
        <w:tc>
          <w:tcPr>
            <w:tcW w:w="4536" w:type="dxa"/>
            <w:vAlign w:val="center"/>
          </w:tcPr>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e)</w:t>
            </w:r>
          </w:p>
        </w:tc>
        <w:tc>
          <w:tcPr>
            <w:tcW w:w="4536" w:type="dxa"/>
            <w:vAlign w:val="center"/>
          </w:tcPr>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f)</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04"/>
            </w:r>
            <w:r w:rsidR="001325C0">
              <w:t xml:space="preserve"> </w:t>
            </w:r>
            <w:r w:rsidRPr="0073389C">
              <w:t xml:space="preserve"> člena štatutárneho orgánu </w:t>
            </w:r>
            <w:r w:rsidR="001325C0">
              <w:t>prijímateľa</w:t>
            </w:r>
            <w:r w:rsidRPr="0073389C">
              <w:t>.</w:t>
            </w:r>
          </w:p>
        </w:tc>
        <w:tc>
          <w:tcPr>
            <w:tcW w:w="4252" w:type="dxa"/>
            <w:vAlign w:val="center"/>
          </w:tcPr>
          <w:p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g)</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h)</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i)</w:t>
            </w:r>
          </w:p>
        </w:tc>
        <w:tc>
          <w:tcPr>
            <w:tcW w:w="4536" w:type="dxa"/>
            <w:vAlign w:val="center"/>
          </w:tcPr>
          <w:p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05"/>
            </w:r>
            <w:r w:rsidRPr="0073389C">
              <w:t xml:space="preserve">). Spoločenské alebo osobné kontakty (blízka osoba) medzi osobami úspešného uchádzača a  </w:t>
            </w:r>
            <w:r w:rsidR="001325C0">
              <w:t>prijímateľa</w:t>
            </w:r>
            <w:r w:rsidRPr="0073389C">
              <w:t>.</w:t>
            </w:r>
          </w:p>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člen komisie v konflikte záujmov svojím pričinením (napr. v rámci prideľovania bodov pri hodnotení ponuky) zaistí úspech ponuky uchádzača s ktorým je v konflikte záujmov  a pod.</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lastRenderedPageBreak/>
              <w:t>Členovia komisie pre vyhodnotenie ponúk nemajú potrebnú technickú expertízu na vyhodnotenie predložených ponúk a dominuje im jeden jednotlivec.</w:t>
            </w:r>
          </w:p>
          <w:p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b/>
              </w:rPr>
            </w:pPr>
            <w:r w:rsidRPr="0073389C">
              <w:t>Akceptujú sa nepravé osvedčenia.</w:t>
            </w:r>
          </w:p>
          <w:p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lastRenderedPageBreak/>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t>Znížilo sa množstvo položiek, ktoré sa majú dodať, bez úmerného zníženia výšky úhrady.</w:t>
            </w:r>
          </w:p>
          <w:p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rsidR="00F457A3" w:rsidRPr="00CA3B38" w:rsidRDefault="00F457A3" w:rsidP="00F457A3">
      <w:pPr>
        <w:rPr>
          <w:rFonts w:ascii="Times New Roman" w:hAnsi="Times New Roman"/>
          <w:b/>
          <w:sz w:val="24"/>
        </w:rPr>
      </w:pPr>
    </w:p>
    <w:p w:rsidR="00F457A3" w:rsidRPr="00F457A3" w:rsidRDefault="00F457A3" w:rsidP="000765C3">
      <w:pPr>
        <w:pStyle w:val="Odsekzoznamu"/>
        <w:numPr>
          <w:ilvl w:val="0"/>
          <w:numId w:val="107"/>
        </w:numPr>
        <w:spacing w:after="200" w:line="276" w:lineRule="auto"/>
        <w:jc w:val="both"/>
        <w:rPr>
          <w:color w:val="000000"/>
        </w:rPr>
      </w:pPr>
      <w:r w:rsidRPr="000765C3">
        <w:lastRenderedPageBreak/>
        <w:t>Ak Prijímateľ uskutočnil</w:t>
      </w:r>
      <w:r w:rsidRPr="00F457A3">
        <w:rPr>
          <w:color w:val="000000"/>
        </w:rPr>
        <w:t xml:space="preserve"> VO, na základe ktorého sa výdavky vykázali zjednodušene (ďalej ako „VO </w:t>
      </w:r>
      <w:r w:rsidR="00A2535D">
        <w:rPr>
          <w:color w:val="000000"/>
        </w:rPr>
        <w:t xml:space="preserve">v rámci </w:t>
      </w:r>
      <w:r w:rsidRPr="00F457A3">
        <w:rPr>
          <w:color w:val="000000"/>
        </w:rPr>
        <w:t xml:space="preserve"> ZVV“), postupuje podľa Príručky pre Prijímateľa, okrem nasledujúcich ustanovení:</w:t>
      </w:r>
    </w:p>
    <w:p w:rsidR="00F457A3" w:rsidRPr="00F457A3" w:rsidRDefault="00F457A3" w:rsidP="000765C3">
      <w:pPr>
        <w:pStyle w:val="Odsekzoznamu"/>
        <w:numPr>
          <w:ilvl w:val="0"/>
          <w:numId w:val="106"/>
        </w:numPr>
        <w:spacing w:after="200" w:line="276" w:lineRule="auto"/>
        <w:jc w:val="both"/>
        <w:rPr>
          <w:color w:val="000000"/>
        </w:rPr>
      </w:pPr>
      <w:r w:rsidRPr="00F457A3">
        <w:rPr>
          <w:color w:val="000000"/>
        </w:rPr>
        <w:t xml:space="preserve">kapitola 2.5.1,  </w:t>
      </w:r>
    </w:p>
    <w:p w:rsidR="00F457A3" w:rsidRPr="00F87338" w:rsidRDefault="00F457A3" w:rsidP="00F87338">
      <w:pPr>
        <w:pStyle w:val="Odsekzoznamu"/>
        <w:numPr>
          <w:ilvl w:val="0"/>
          <w:numId w:val="106"/>
        </w:numPr>
        <w:spacing w:after="200" w:line="276" w:lineRule="auto"/>
        <w:jc w:val="both"/>
        <w:rPr>
          <w:color w:val="000000"/>
        </w:rPr>
      </w:pPr>
      <w:r w:rsidRPr="00F87338">
        <w:rPr>
          <w:color w:val="000000"/>
        </w:rPr>
        <w:t>kapitola 2.5.6 písm. a), b)</w:t>
      </w:r>
      <w:r w:rsidR="00F87338">
        <w:rPr>
          <w:color w:val="000000"/>
        </w:rPr>
        <w:t>,</w:t>
      </w:r>
      <w:r w:rsidR="00F87338" w:rsidRPr="00F87338" w:rsidDel="00F87338">
        <w:rPr>
          <w:color w:val="000000"/>
        </w:rPr>
        <w:t xml:space="preserve"> </w:t>
      </w:r>
      <w:r w:rsidRPr="00F87338">
        <w:rPr>
          <w:color w:val="000000"/>
        </w:rPr>
        <w:t xml:space="preserve">d), e), </w:t>
      </w:r>
      <w:r w:rsidR="00D8644C" w:rsidRPr="00F87338">
        <w:rPr>
          <w:color w:val="000000"/>
        </w:rPr>
        <w:t xml:space="preserve">f), </w:t>
      </w:r>
      <w:r w:rsidRPr="00F87338">
        <w:rPr>
          <w:color w:val="000000"/>
        </w:rPr>
        <w:t>g), h), i)</w:t>
      </w:r>
      <w:r w:rsidR="00F87338">
        <w:rPr>
          <w:color w:val="000000"/>
        </w:rPr>
        <w:t xml:space="preserve"> a</w:t>
      </w:r>
      <w:r w:rsidRPr="00F87338">
        <w:rPr>
          <w:color w:val="000000"/>
        </w:rPr>
        <w:t xml:space="preserve"> j),</w:t>
      </w:r>
    </w:p>
    <w:p w:rsidR="00F457A3" w:rsidRPr="00F457A3" w:rsidRDefault="00F457A3" w:rsidP="000765C3">
      <w:pPr>
        <w:pStyle w:val="Odsekzoznamu"/>
        <w:numPr>
          <w:ilvl w:val="0"/>
          <w:numId w:val="106"/>
        </w:numPr>
        <w:spacing w:after="200" w:line="276" w:lineRule="auto"/>
        <w:jc w:val="both"/>
        <w:rPr>
          <w:color w:val="000000"/>
        </w:rPr>
      </w:pPr>
      <w:r w:rsidRPr="00F457A3">
        <w:rPr>
          <w:color w:val="000000"/>
        </w:rPr>
        <w:t>kapitola 2.5.7.</w:t>
      </w:r>
    </w:p>
    <w:p w:rsidR="00F457A3" w:rsidRPr="00F457A3" w:rsidRDefault="00F457A3" w:rsidP="00F457A3">
      <w:pPr>
        <w:pStyle w:val="Odsekzoznamu"/>
        <w:jc w:val="both"/>
        <w:rPr>
          <w:color w:val="000000"/>
        </w:rPr>
      </w:pPr>
    </w:p>
    <w:p w:rsidR="00F457A3" w:rsidRPr="00F457A3" w:rsidRDefault="00F457A3" w:rsidP="00F457A3">
      <w:pPr>
        <w:pStyle w:val="Odsekzoznamu"/>
        <w:jc w:val="both"/>
        <w:rPr>
          <w:color w:val="000000"/>
        </w:rPr>
      </w:pPr>
      <w:r w:rsidRPr="00F457A3">
        <w:rPr>
          <w:color w:val="000000"/>
        </w:rPr>
        <w:t xml:space="preserve">Ostatné ustanovenia tejto príručky, ktoré z povahy a charakteru VO </w:t>
      </w:r>
      <w:r w:rsidR="00A2535D">
        <w:rPr>
          <w:color w:val="000000"/>
        </w:rPr>
        <w:t>v rámci</w:t>
      </w:r>
      <w:r w:rsidRPr="00F457A3">
        <w:rPr>
          <w:color w:val="000000"/>
        </w:rPr>
        <w:t xml:space="preserve"> ZVV nie sú aplikovateľné, je možné považovať za bezpredmetné.  </w:t>
      </w:r>
    </w:p>
    <w:p w:rsidR="00F457A3" w:rsidRPr="00F457A3" w:rsidRDefault="00F457A3" w:rsidP="00F457A3">
      <w:pPr>
        <w:pStyle w:val="Odsekzoznamu"/>
        <w:jc w:val="both"/>
        <w:rPr>
          <w:color w:val="000000"/>
        </w:rPr>
      </w:pPr>
    </w:p>
    <w:p w:rsidR="00F457A3" w:rsidRPr="0056123B" w:rsidRDefault="00F457A3" w:rsidP="000765C3">
      <w:pPr>
        <w:pStyle w:val="Odsekzoznamu"/>
        <w:numPr>
          <w:ilvl w:val="0"/>
          <w:numId w:val="107"/>
        </w:numPr>
        <w:spacing w:after="200" w:line="276" w:lineRule="auto"/>
        <w:jc w:val="both"/>
        <w:rPr>
          <w:color w:val="000000"/>
        </w:rPr>
      </w:pPr>
      <w:r w:rsidRPr="00F457A3">
        <w:rPr>
          <w:color w:val="000000"/>
        </w:rPr>
        <w:t xml:space="preserve">Okamih pre zaslanie výzvy na predloženie VO </w:t>
      </w:r>
      <w:r w:rsidR="00A2535D">
        <w:rPr>
          <w:color w:val="000000"/>
        </w:rPr>
        <w:t>v rámci</w:t>
      </w:r>
      <w:r w:rsidRPr="00F457A3">
        <w:rPr>
          <w:color w:val="000000"/>
        </w:rPr>
        <w:t xml:space="preserve"> ZVV </w:t>
      </w:r>
      <w:r w:rsidR="00C903D1" w:rsidRPr="0056123B">
        <w:rPr>
          <w:color w:val="000000"/>
        </w:rPr>
        <w:t>urč</w:t>
      </w:r>
      <w:r w:rsidR="00C21732" w:rsidRPr="0056123B">
        <w:rPr>
          <w:color w:val="000000"/>
        </w:rPr>
        <w:t>í</w:t>
      </w:r>
      <w:r w:rsidR="00C903D1" w:rsidRPr="0056123B">
        <w:rPr>
          <w:color w:val="000000"/>
        </w:rPr>
        <w:t xml:space="preserve"> RO pre OP EVS </w:t>
      </w:r>
      <w:r w:rsidR="00C21732" w:rsidRPr="0056123B">
        <w:rPr>
          <w:color w:val="000000"/>
        </w:rPr>
        <w:t>obvykle na základe vyhodnotenia podnetov od orgánov</w:t>
      </w:r>
      <w:r w:rsidR="00E170BD" w:rsidRPr="0056123B">
        <w:rPr>
          <w:color w:val="000000"/>
        </w:rPr>
        <w:t xml:space="preserve"> auditu kontroly a orgánov implementácie EŠIF</w:t>
      </w:r>
      <w:r w:rsidR="00C21732" w:rsidRPr="0056123B">
        <w:rPr>
          <w:color w:val="000000"/>
        </w:rPr>
        <w:t xml:space="preserve"> mediálnych podnetov alebo vlastných kontrolných mechanizmov. </w:t>
      </w:r>
    </w:p>
    <w:p w:rsidR="00F457A3" w:rsidRPr="00F457A3" w:rsidRDefault="00F457A3" w:rsidP="00F457A3">
      <w:pPr>
        <w:pStyle w:val="Odsekzoznamu"/>
        <w:jc w:val="both"/>
        <w:rPr>
          <w:color w:val="000000"/>
        </w:rPr>
      </w:pPr>
    </w:p>
    <w:p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Prijímateľ sa zaväzuje na základe výzvy Poskytovateľa predložiť mu v lehote nie kratšej ako bezodkladne dokumentáciu z VO </w:t>
      </w:r>
      <w:r w:rsidR="00A2535D">
        <w:rPr>
          <w:color w:val="000000"/>
        </w:rPr>
        <w:t>v rámci</w:t>
      </w:r>
      <w:r w:rsidRPr="00F457A3">
        <w:rPr>
          <w:color w:val="000000"/>
        </w:rPr>
        <w:t xml:space="preserve"> ZVV, ktoré vykonal Prijímateľ alebo Partner a ktoré sa týka Projektu. Pri predkladaní dokumentácie Prijímateľ postupuje podľa kapitoly 2.5.5 Príručky pre Prijímateľa.</w:t>
      </w:r>
    </w:p>
    <w:p w:rsidR="00F457A3" w:rsidRPr="00F457A3" w:rsidRDefault="00F457A3" w:rsidP="00F457A3">
      <w:pPr>
        <w:pStyle w:val="Odsekzoznamu"/>
        <w:jc w:val="both"/>
        <w:rPr>
          <w:color w:val="000000"/>
        </w:rPr>
      </w:pPr>
    </w:p>
    <w:p w:rsidR="00F457A3" w:rsidRPr="00F457A3" w:rsidRDefault="00F457A3" w:rsidP="00F457A3">
      <w:pPr>
        <w:pStyle w:val="Odsekzoznamu"/>
        <w:jc w:val="both"/>
        <w:rPr>
          <w:color w:val="000000"/>
        </w:rPr>
      </w:pPr>
      <w:r w:rsidRPr="00F457A3">
        <w:rPr>
          <w:color w:val="000000"/>
        </w:rPr>
        <w:t xml:space="preserve">Dôležité upozornenie: VO </w:t>
      </w:r>
      <w:r w:rsidR="00A2535D">
        <w:rPr>
          <w:color w:val="000000"/>
        </w:rPr>
        <w:t>v rámci</w:t>
      </w:r>
      <w:r w:rsidRPr="00F457A3">
        <w:rPr>
          <w:color w:val="000000"/>
        </w:rPr>
        <w:t xml:space="preserve"> ZVV Prijímateľ predkladá Poskytovateľovi až na základe výzvy Poskytovateľa. </w:t>
      </w:r>
    </w:p>
    <w:p w:rsidR="00F457A3" w:rsidRPr="00F457A3" w:rsidRDefault="00F457A3" w:rsidP="00F457A3">
      <w:pPr>
        <w:pStyle w:val="Odsekzoznamu"/>
        <w:jc w:val="both"/>
        <w:rPr>
          <w:color w:val="000000"/>
        </w:rPr>
      </w:pPr>
    </w:p>
    <w:p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VO </w:t>
      </w:r>
      <w:r w:rsidR="00A2535D">
        <w:rPr>
          <w:color w:val="000000"/>
        </w:rPr>
        <w:t>v rámci</w:t>
      </w:r>
      <w:r w:rsidRPr="00F457A3">
        <w:rPr>
          <w:color w:val="000000"/>
        </w:rPr>
        <w:t xml:space="preserve"> ZVV bude predmetom štandardnej ex-post kontroly uskutočnenej podľa kapitoly 2.5.6 písm. c) tejto príručky.</w:t>
      </w:r>
    </w:p>
    <w:p w:rsidR="00F457A3" w:rsidRPr="00F457A3" w:rsidRDefault="00F457A3" w:rsidP="00F457A3">
      <w:pPr>
        <w:pStyle w:val="Odsekzoznamu"/>
        <w:rPr>
          <w:color w:val="000000"/>
        </w:rPr>
      </w:pPr>
    </w:p>
    <w:p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Dôležité upozornenie: Ak VO </w:t>
      </w:r>
      <w:r w:rsidR="00A2535D">
        <w:rPr>
          <w:color w:val="000000"/>
        </w:rPr>
        <w:t>v rámci</w:t>
      </w:r>
      <w:r w:rsidRPr="00F457A3">
        <w:rPr>
          <w:color w:val="000000"/>
        </w:rPr>
        <w:t xml:space="preserve"> ZVV je nadlimitnou zákazkou alebo koncesiou, financovanou čo aj z časti z prostriedkov Európskej únie, resp. z prostriedkov predmetného projektu, prijímateľ je podľa § 169 ods. 2 zákona o VO povinný pred uzavretím zmluvy, koncesnej zmluvy alebo rámcovej dohody, pred ukončením súťaže návrhov, pred zadaním zákazky na základe rámcovej dohody alebo pred ukončením postupu inovatívneho partnerstva podať ÚVO podnet na vykonanie kontroly predmetného verejného obstarávania.</w:t>
      </w:r>
    </w:p>
    <w:p w:rsidR="00F457A3" w:rsidRPr="00F457A3" w:rsidRDefault="00F457A3" w:rsidP="00F457A3">
      <w:pPr>
        <w:pStyle w:val="Odsekzoznamu"/>
        <w:rPr>
          <w:color w:val="000000"/>
        </w:rPr>
      </w:pPr>
    </w:p>
    <w:p w:rsidR="00F457A3" w:rsidRDefault="00F457A3" w:rsidP="000765C3">
      <w:pPr>
        <w:pStyle w:val="Odsekzoznamu"/>
        <w:numPr>
          <w:ilvl w:val="0"/>
          <w:numId w:val="107"/>
        </w:numPr>
        <w:spacing w:after="200" w:line="276" w:lineRule="auto"/>
        <w:jc w:val="both"/>
        <w:rPr>
          <w:color w:val="000000"/>
        </w:rPr>
      </w:pPr>
      <w:r w:rsidRPr="00F457A3">
        <w:rPr>
          <w:color w:val="000000"/>
        </w:rPr>
        <w:t xml:space="preserve">V prípade VO </w:t>
      </w:r>
      <w:r w:rsidR="00A2535D">
        <w:rPr>
          <w:color w:val="000000"/>
        </w:rPr>
        <w:t>v rámci</w:t>
      </w:r>
      <w:r w:rsidRPr="00F457A3">
        <w:rPr>
          <w:color w:val="000000"/>
        </w:rPr>
        <w:t xml:space="preserve"> ZVV sa kapitola 2.5.7 Príručky pre Prijímateľa – Finančné opravy neuplatní.</w:t>
      </w:r>
    </w:p>
    <w:p w:rsidR="00F87338" w:rsidRPr="002244BF" w:rsidRDefault="00F87338" w:rsidP="002244BF">
      <w:pPr>
        <w:pStyle w:val="Odsekzoznamu"/>
        <w:rPr>
          <w:color w:val="000000"/>
        </w:rPr>
      </w:pPr>
    </w:p>
    <w:p w:rsidR="00E459F5" w:rsidRPr="00F87338" w:rsidRDefault="00F457A3" w:rsidP="002244BF">
      <w:pPr>
        <w:pStyle w:val="Odsekzoznamu"/>
        <w:numPr>
          <w:ilvl w:val="0"/>
          <w:numId w:val="107"/>
        </w:numPr>
        <w:autoSpaceDE w:val="0"/>
        <w:autoSpaceDN w:val="0"/>
        <w:adjustRightInd w:val="0"/>
        <w:spacing w:before="120" w:after="120" w:line="288" w:lineRule="auto"/>
        <w:jc w:val="both"/>
        <w:rPr>
          <w:color w:val="000000"/>
        </w:rPr>
      </w:pPr>
      <w:r w:rsidRPr="00F87338">
        <w:rPr>
          <w:color w:val="000000"/>
        </w:rPr>
        <w:t>Ak na základe kontroly V</w:t>
      </w:r>
      <w:r w:rsidR="00387C2C" w:rsidRPr="00F87338">
        <w:rPr>
          <w:color w:val="000000"/>
        </w:rPr>
        <w:t>O v rámci</w:t>
      </w:r>
      <w:r w:rsidRPr="00F87338">
        <w:rPr>
          <w:color w:val="000000"/>
        </w:rPr>
        <w:t xml:space="preserve"> ZVV Poskytovateľ identifikuje porušenie pravidiel a/alebo postupov Verejného obstarávania,  Prijímateľ sa zaväzuje zaplatiť Poskytovateľovi zmluvnú pokutu vo výške a spôsobom uvedenom v</w:t>
      </w:r>
      <w:r w:rsidR="00E459F5" w:rsidRPr="00F87338">
        <w:rPr>
          <w:color w:val="000000"/>
        </w:rPr>
        <w:t> čl. 13</w:t>
      </w:r>
      <w:r w:rsidR="00E459F5" w:rsidRPr="00F87338">
        <w:rPr>
          <w:color w:val="000000"/>
        </w:rPr>
        <w:tab/>
        <w:t>ods.3 a 4 VZP zmluvy o</w:t>
      </w:r>
      <w:r w:rsidR="00C80203" w:rsidRPr="00F87338">
        <w:rPr>
          <w:color w:val="000000"/>
        </w:rPr>
        <w:t> </w:t>
      </w:r>
      <w:r w:rsidR="00E459F5" w:rsidRPr="00F87338">
        <w:rPr>
          <w:color w:val="000000"/>
        </w:rPr>
        <w:t>NFP</w:t>
      </w:r>
      <w:r w:rsidR="00C80203" w:rsidRPr="00F87338">
        <w:rPr>
          <w:color w:val="000000"/>
        </w:rPr>
        <w:t>. To znamená, že  zmluvná pokuta sa vypočíta ako percento vzťahujúce sa podľa Prílohy č. 4 Zmluvy o poskytnutí NFP na danú skutkovú podstatu porušenia pravidiel a/alebo postupov Verejného obstarávania zo základu pre paušálnu sadzbu, ktorý predstavuje vždy konkrétnu sumu</w:t>
      </w:r>
      <w:r w:rsidR="00D8644C" w:rsidRPr="00F87338">
        <w:rPr>
          <w:color w:val="000000"/>
        </w:rPr>
        <w:t xml:space="preserve"> </w:t>
      </w:r>
      <w:r w:rsidR="00C80203" w:rsidRPr="00F87338">
        <w:rPr>
          <w:color w:val="000000"/>
        </w:rPr>
        <w:t xml:space="preserve">všetkých VO určených v paušálnej sadzbe za celý projekt. </w:t>
      </w:r>
    </w:p>
    <w:p w:rsidR="009D7F63" w:rsidRPr="0073389C" w:rsidRDefault="009D7F63" w:rsidP="009D7F63">
      <w:pPr>
        <w:spacing w:before="120" w:after="120" w:line="288" w:lineRule="auto"/>
        <w:jc w:val="both"/>
      </w:pPr>
    </w:p>
    <w:p w:rsidR="009D7F63" w:rsidRPr="0073389C" w:rsidRDefault="009D7F63" w:rsidP="009D7F63">
      <w:pPr>
        <w:pStyle w:val="Nadpis2"/>
        <w:spacing w:line="288" w:lineRule="auto"/>
        <w:rPr>
          <w:lang w:val="sk-SK"/>
        </w:rPr>
      </w:pPr>
      <w:bookmarkStart w:id="222" w:name="_Toc410907878"/>
      <w:bookmarkStart w:id="223" w:name="_Toc440372888"/>
      <w:bookmarkStart w:id="224" w:name="_Toc440636399"/>
      <w:r w:rsidRPr="0073389C">
        <w:rPr>
          <w:lang w:val="sk-SK"/>
        </w:rPr>
        <w:t>Informačný systém (ITMS2014+)</w:t>
      </w:r>
      <w:bookmarkEnd w:id="222"/>
      <w:bookmarkEnd w:id="223"/>
      <w:bookmarkEnd w:id="224"/>
    </w:p>
    <w:p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rsidR="009D7F63" w:rsidRPr="0073389C" w:rsidRDefault="009D7F63" w:rsidP="009D7F63">
      <w:pPr>
        <w:spacing w:before="120" w:after="120" w:line="288" w:lineRule="auto"/>
        <w:jc w:val="both"/>
      </w:pPr>
      <w:r w:rsidRPr="0073389C">
        <w:t xml:space="preserve">ITMS2014+ je delený na tri hlavné časti: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rsidR="009D7F63" w:rsidRPr="00666AC8" w:rsidRDefault="009D7F63" w:rsidP="00CC5712">
      <w:pPr>
        <w:pStyle w:val="Bulletslevel1"/>
        <w:ind w:left="567" w:hanging="283"/>
        <w:jc w:val="both"/>
        <w:rPr>
          <w:lang w:val="sk-SK"/>
        </w:rPr>
      </w:pPr>
      <w:r w:rsidRPr="00666AC8">
        <w:rPr>
          <w:b/>
          <w:lang w:val="sk-SK"/>
        </w:rPr>
        <w:lastRenderedPageBreak/>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06"/>
      </w:r>
      <w:r w:rsidRPr="0073389C">
        <w:t>, tento prístup ďalej využíva na predkladanie všetkých relevantných dokumentov, najmä:</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rsidR="009D7F63" w:rsidRPr="0073389C" w:rsidRDefault="009D7F63" w:rsidP="009D7F63">
      <w:pPr>
        <w:pStyle w:val="Nadpis2"/>
        <w:spacing w:line="288" w:lineRule="auto"/>
        <w:rPr>
          <w:lang w:val="sk-SK"/>
        </w:rPr>
      </w:pPr>
      <w:bookmarkStart w:id="225" w:name="_Toc440372889"/>
      <w:bookmarkStart w:id="226" w:name="_Toc440636400"/>
      <w:r w:rsidRPr="0073389C">
        <w:rPr>
          <w:lang w:val="sk-SK"/>
        </w:rPr>
        <w:t>Informovanie a komunikácia</w:t>
      </w:r>
      <w:bookmarkEnd w:id="225"/>
      <w:bookmarkEnd w:id="226"/>
    </w:p>
    <w:p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8" w:history="1">
        <w:r w:rsidRPr="0073389C">
          <w:rPr>
            <w:rStyle w:val="Hypertextovprepojenie"/>
          </w:rPr>
          <w:t>www.opevs.eu</w:t>
        </w:r>
      </w:hyperlink>
      <w:r w:rsidRPr="0073389C">
        <w:rPr>
          <w:rStyle w:val="Hypertextovprepojenie"/>
        </w:rPr>
        <w:t>.</w:t>
      </w:r>
      <w:r w:rsidRPr="0073389C">
        <w:t xml:space="preserve"> </w:t>
      </w:r>
    </w:p>
    <w:p w:rsidR="009D7F63" w:rsidRPr="0073389C" w:rsidRDefault="009D7F63" w:rsidP="009D7F63">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rsidR="009D7F63" w:rsidRPr="0073389C" w:rsidRDefault="009D7F63" w:rsidP="009D7F63">
      <w:pPr>
        <w:spacing w:before="120" w:after="120" w:line="288" w:lineRule="auto"/>
        <w:jc w:val="both"/>
      </w:pPr>
      <w:r w:rsidRPr="0073389C">
        <w:lastRenderedPageBreak/>
        <w:t>Finančná spoluúčasť EÚ, konkrétne ESF musí byť zdôraznená v priebehu celej doby realizácie projektu, pri jeho začiatku, v priebehu realizácie aktivít, ako aj po jeho ukončení.</w:t>
      </w:r>
    </w:p>
    <w:p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rsidR="009D7F63" w:rsidRPr="0073389C" w:rsidRDefault="009D7F63" w:rsidP="009D7F63">
      <w:pPr>
        <w:pStyle w:val="Nadpis1"/>
        <w:spacing w:before="120" w:after="120" w:line="288" w:lineRule="auto"/>
        <w:ind w:left="0" w:firstLine="0"/>
        <w:rPr>
          <w:rFonts w:ascii="Arial" w:hAnsi="Arial"/>
          <w:lang w:val="sk-SK"/>
        </w:rPr>
      </w:pPr>
      <w:bookmarkStart w:id="227" w:name="_Toc440372890"/>
      <w:bookmarkStart w:id="228" w:name="_Toc440636401"/>
      <w:bookmarkStart w:id="229" w:name="_Toc410907880"/>
      <w:r w:rsidRPr="0073389C">
        <w:rPr>
          <w:rFonts w:ascii="Arial" w:hAnsi="Arial"/>
          <w:lang w:val="sk-SK"/>
        </w:rPr>
        <w:lastRenderedPageBreak/>
        <w:t>Kontrola a overovanie oprávnenosti výdavkov</w:t>
      </w:r>
      <w:bookmarkEnd w:id="227"/>
      <w:bookmarkEnd w:id="228"/>
      <w:r w:rsidRPr="0073389C">
        <w:rPr>
          <w:rFonts w:ascii="Arial" w:hAnsi="Arial"/>
          <w:lang w:val="sk-SK"/>
        </w:rPr>
        <w:t xml:space="preserve"> </w:t>
      </w:r>
      <w:bookmarkEnd w:id="229"/>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rsidR="009D7F63" w:rsidRPr="0073389C" w:rsidRDefault="009D7F63" w:rsidP="009D7F63">
      <w:pPr>
        <w:pStyle w:val="Nadpis2"/>
        <w:spacing w:line="288" w:lineRule="auto"/>
        <w:rPr>
          <w:lang w:val="sk-SK"/>
        </w:rPr>
      </w:pPr>
      <w:bookmarkStart w:id="230" w:name="_Toc410907881"/>
      <w:bookmarkStart w:id="231" w:name="_Toc440372891"/>
      <w:bookmarkStart w:id="232" w:name="_Toc440636402"/>
      <w:r w:rsidRPr="0073389C">
        <w:rPr>
          <w:lang w:val="sk-SK"/>
        </w:rPr>
        <w:t xml:space="preserve">Administratívna </w:t>
      </w:r>
      <w:r w:rsidR="00F17DE9">
        <w:rPr>
          <w:lang w:val="sk-SK"/>
        </w:rPr>
        <w:t xml:space="preserve">finančná </w:t>
      </w:r>
      <w:r w:rsidRPr="0073389C">
        <w:rPr>
          <w:lang w:val="sk-SK"/>
        </w:rPr>
        <w:t>kontrola</w:t>
      </w:r>
      <w:bookmarkEnd w:id="230"/>
      <w:bookmarkEnd w:id="231"/>
      <w:bookmarkEnd w:id="232"/>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preukázateľnosti reálneho vyplatenia výdavku prijímateľom (napr. potvrdenie výdavkovými pokladničnými blokmi, výpismi z bankového účtu) ak je relevantné,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aplikovania výpočtu paušálnej sadzby s</w:t>
      </w:r>
      <w:r w:rsidR="00601351">
        <w:t xml:space="preserve"> </w:t>
      </w:r>
      <w:r w:rsidRPr="0073389C">
        <w:t xml:space="preserve">pravidlami výpočtu stanovenými poskytovateľom v riadiacej dokumentácii v prípade využitia zjednodušeného vykazovania výdavkov formou paušálnej sadzby,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nárokovanej paušálnej sumy s dosiahnutými výstupmi/výsledkami/cieľmi projektu v prípade využitia zjednodušeného vykazovania výdavkov formou paušálnej sumy,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merateľných ukazovateľov projektu v zmysle zmluvy o NFP (ak je relevantné),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prijímateľa v rámci aj mimo daného OP, iných OP a iných programov EÚ, iných finančných nástrojov alebo vnútroštátnych programov a v iných programových obdobiach,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prijímateľom na odstránenie nedostatkov zistených pri inej kontrole alebo audite vykonaných do času ukončenia kontroly deklarovaných výdavkov (ak je relevantné),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finančnej opravy a pod.,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skutočností stanovených poskytovateľom. </w:t>
      </w:r>
    </w:p>
    <w:p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prijímateľa deklarované v ŽoP musia spĺňať najmä tieto podmienky: </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rozpočtových pravidlách, zákon o verejnom obstarávaní, zákon o štátnej pomoci, zákonník práce, zákon o slobodnom prístupe k informáciám); </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neoddeliteľnú súčasť výzvy, podmienok zmluvy o NFP; </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časovej následnosti aktivít projektu, sú plne v súlade s cieľmi projektu a prispievajú k dosiahnutiu plánovaných cieľov projektu; </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výdavok je primeraný, t.j. zodpovedá obvyklým cenám v danom mieste a čase a zodpovedá potrebám projektu;</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spĺňa podmienky hospodárnosti, efektívnosti, účelnosti a účinnosti; </w:t>
      </w:r>
      <w:r w:rsidRPr="0073389C">
        <w:rPr>
          <w:color w:val="FFFFFF"/>
        </w:rPr>
        <w:t xml:space="preserve">x. 2014 </w:t>
      </w:r>
    </w:p>
    <w:p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identifikovateľné a preukázateľné a musia byť doložené účtovnými dokladmi, ktoré sú riadne evidované u prijímateľa v súlade s platnou legislatívou; výdavok je preukázaný faktúrami alebo inými účtovnými dokladmi rovnocennej preukaznej hodnoty, ktoré sú riadne evidované v </w:t>
      </w:r>
      <w:r w:rsidRPr="00A11D9F">
        <w:rPr>
          <w:rFonts w:ascii="Arial" w:hAnsi="Arial" w:cs="Arial"/>
          <w:sz w:val="19"/>
          <w:szCs w:val="19"/>
          <w:lang w:val="sk-SK"/>
        </w:rPr>
        <w:lastRenderedPageBreak/>
        <w:t>účtovníctve prijímateľa v súlade s platnými všeobecne záväznými právnymi predpismi a zmluvou o NFP. Preukázanie výdavkov faktúrami alebo účtovnými dokladmi rovnocennej preukaznej hodnoty sa nevzťahuje na výdavky vykazované zjednodušeným spôsobom vykazovania</w:t>
      </w:r>
      <w:r w:rsidR="00A11D9F">
        <w:rPr>
          <w:rFonts w:ascii="Arial" w:hAnsi="Arial" w:cs="Arial"/>
          <w:sz w:val="19"/>
          <w:szCs w:val="19"/>
          <w:lang w:val="sk-SK"/>
        </w:rPr>
        <w:t>.</w:t>
      </w:r>
    </w:p>
    <w:p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prijímateľovi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pričom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nahradiť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rsidR="009D7F63" w:rsidRPr="0073389C" w:rsidRDefault="009D7F63" w:rsidP="009D7F63">
      <w:pPr>
        <w:pStyle w:val="Zkladntext"/>
        <w:spacing w:before="120" w:after="120" w:line="288" w:lineRule="auto"/>
        <w:rPr>
          <w:rFonts w:ascii="Arial" w:hAnsi="Arial" w:cs="Arial"/>
          <w:sz w:val="19"/>
          <w:szCs w:val="19"/>
          <w:lang w:val="sk-SK"/>
        </w:rPr>
      </w:pPr>
    </w:p>
    <w:p w:rsidR="009D7F63" w:rsidRPr="0073389C" w:rsidRDefault="00614746" w:rsidP="009D7F63">
      <w:pPr>
        <w:pStyle w:val="Nadpis2"/>
        <w:spacing w:line="288" w:lineRule="auto"/>
        <w:ind w:left="0" w:firstLine="0"/>
        <w:rPr>
          <w:lang w:val="sk-SK"/>
        </w:rPr>
      </w:pPr>
      <w:bookmarkStart w:id="233" w:name="_Toc410907882"/>
      <w:bookmarkStart w:id="234" w:name="_Toc440372892"/>
      <w:bookmarkStart w:id="235" w:name="_Toc440636403"/>
      <w:r>
        <w:rPr>
          <w:lang w:val="sk-SK"/>
        </w:rPr>
        <w:t>Finančná k</w:t>
      </w:r>
      <w:r w:rsidR="009D7F63" w:rsidRPr="0073389C">
        <w:rPr>
          <w:lang w:val="sk-SK"/>
        </w:rPr>
        <w:t>ontrola na mieste</w:t>
      </w:r>
      <w:bookmarkEnd w:id="233"/>
      <w:bookmarkEnd w:id="234"/>
      <w:bookmarkEnd w:id="235"/>
      <w:r w:rsidR="009D7F63" w:rsidRPr="0073389C">
        <w:rPr>
          <w:lang w:val="sk-SK"/>
        </w:rPr>
        <w:tab/>
      </w:r>
      <w:r w:rsidR="009D7F63" w:rsidRPr="0073389C">
        <w:rPr>
          <w:lang w:val="sk-SK"/>
        </w:rPr>
        <w:tab/>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 NFP (napr. účtovníctvo prijímateľa, archivácia dokumentácie</w:t>
      </w:r>
      <w:r w:rsidR="008545F0">
        <w:rPr>
          <w:rFonts w:ascii="Arial" w:hAnsi="Arial" w:cs="Arial"/>
          <w:sz w:val="19"/>
          <w:szCs w:val="19"/>
          <w:lang w:val="sk-SK"/>
        </w:rPr>
        <w:t>, publicita, súlad s HP</w:t>
      </w:r>
      <w:r w:rsidRPr="0073389C">
        <w:rPr>
          <w:rFonts w:ascii="Arial" w:hAnsi="Arial" w:cs="Arial"/>
          <w:sz w:val="19"/>
          <w:szCs w:val="19"/>
          <w:lang w:val="sk-SK"/>
        </w:rPr>
        <w:t>), v závislosti od predmetu kontroly.</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lastRenderedPageBreak/>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lastRenderedPageBreak/>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rsidR="00577329" w:rsidRPr="00200C61" w:rsidRDefault="00577329" w:rsidP="00771817">
      <w:pPr>
        <w:pStyle w:val="Default"/>
        <w:spacing w:before="120" w:after="120" w:line="288" w:lineRule="auto"/>
        <w:jc w:val="both"/>
        <w:rPr>
          <w:rFonts w:ascii="Arial" w:hAnsi="Arial" w:cs="Arial"/>
          <w:color w:val="auto"/>
          <w:sz w:val="19"/>
          <w:szCs w:val="19"/>
          <w:lang w:val="sk-SK"/>
        </w:rPr>
      </w:pPr>
    </w:p>
    <w:p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 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ktorými sa rozumejú osoby podľa zákona o finančnej kontrole</w:t>
      </w:r>
      <w:r w:rsidR="009D7F63" w:rsidRPr="0073389C">
        <w:rPr>
          <w:rFonts w:ascii="Arial" w:hAnsi="Arial" w:cs="Arial"/>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predmet </w:t>
      </w:r>
      <w:r w:rsidR="004A7CB6">
        <w:rPr>
          <w:rFonts w:ascii="Arial" w:hAnsi="Arial" w:cs="Arial"/>
          <w:sz w:val="19"/>
          <w:szCs w:val="19"/>
          <w:lang w:val="sk-SK"/>
        </w:rPr>
        <w:t>finančnej</w:t>
      </w:r>
      <w:r w:rsidR="009D7F63" w:rsidRPr="0073389C">
        <w:rPr>
          <w:rFonts w:ascii="Arial" w:hAnsi="Arial" w:cs="Arial"/>
          <w:sz w:val="19"/>
          <w:szCs w:val="19"/>
          <w:lang w:val="sk-SK"/>
        </w:rPr>
        <w:t xml:space="preserve"> kontroly na mieste, predpokladaný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predpokladanú dĺžku trvania </w:t>
      </w:r>
      <w:r w:rsidR="004A7CB6" w:rsidRPr="0073389C">
        <w:rPr>
          <w:rFonts w:ascii="Arial" w:hAnsi="Arial" w:cs="Arial"/>
          <w:sz w:val="19"/>
          <w:szCs w:val="19"/>
          <w:lang w:val="sk-SK"/>
        </w:rPr>
        <w:t>fyzick</w:t>
      </w:r>
      <w:r w:rsidR="004A7CB6">
        <w:rPr>
          <w:rFonts w:ascii="Arial" w:hAnsi="Arial" w:cs="Arial"/>
          <w:sz w:val="19"/>
          <w:szCs w:val="19"/>
          <w:lang w:val="sk-SK"/>
        </w:rPr>
        <w:t>ého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predmet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predpokladanú dĺžku trvania </w:t>
      </w:r>
      <w:r w:rsidR="00563241" w:rsidRPr="0073389C">
        <w:rPr>
          <w:rFonts w:ascii="Arial" w:hAnsi="Arial" w:cs="Arial"/>
          <w:sz w:val="19"/>
          <w:szCs w:val="19"/>
          <w:lang w:val="sk-SK"/>
        </w:rPr>
        <w:t>fyzick</w:t>
      </w:r>
      <w:r w:rsidR="00563241">
        <w:rPr>
          <w:rFonts w:ascii="Arial" w:hAnsi="Arial" w:cs="Arial"/>
          <w:sz w:val="19"/>
          <w:szCs w:val="19"/>
          <w:lang w:val="sk-SK"/>
        </w:rPr>
        <w:t>ého výkonu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či prijímateľ predkladá správne informácie ohľadom fyzického pokroku realizácie projektu, kontrola dát, ktoré sú povinne poskytované na úrovni projektu a plnenia si ďalších povinností vyplývajúcich zo zmluvy o NFP;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rsidR="00EE3B9F" w:rsidRPr="003F321D" w:rsidRDefault="00EE3B9F" w:rsidP="00771817">
      <w:pPr>
        <w:pStyle w:val="Bulletslevel1"/>
        <w:numPr>
          <w:ilvl w:val="0"/>
          <w:numId w:val="0"/>
        </w:numPr>
        <w:spacing w:after="120" w:line="288" w:lineRule="auto"/>
        <w:ind w:left="567"/>
        <w:jc w:val="both"/>
        <w:rPr>
          <w:rFonts w:cs="Arial"/>
          <w:szCs w:val="19"/>
          <w:lang w:val="sk-SK"/>
        </w:rPr>
      </w:pP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9 zákona o finančnej kontrole.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na podanie námietky k</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voči zisteniam, je povinný prijať opatrenia,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poskytovateľ neakceptuje námietky podané prijímateľom alebo prijímateľ v stanovenej lehote nedoručí námietky alebo ak prijímateľ doručí oznámenie, že nemá námietky k</w:t>
      </w:r>
      <w:r w:rsidR="000D3984">
        <w:rPr>
          <w:rFonts w:ascii="Arial" w:hAnsi="Arial" w:cs="Arial"/>
          <w:sz w:val="19"/>
          <w:szCs w:val="19"/>
          <w:lang w:val="sk-SK"/>
        </w:rPr>
        <w:t> 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moment 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Prijímateľ je povinný prijať opatrenia  na nápravu nedostatkov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 správe/inom výstupnom dokumente z kontroly/auditu.</w:t>
      </w:r>
    </w:p>
    <w:p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236" w:name="_Toc410907883"/>
    </w:p>
    <w:p w:rsidR="00AF635C" w:rsidRDefault="00AF635C" w:rsidP="00AF635C">
      <w:pPr>
        <w:pStyle w:val="Bulletslevel1"/>
        <w:numPr>
          <w:ilvl w:val="0"/>
          <w:numId w:val="0"/>
        </w:numPr>
        <w:spacing w:after="120" w:line="288" w:lineRule="auto"/>
        <w:ind w:left="1069" w:hanging="360"/>
        <w:jc w:val="both"/>
        <w:rPr>
          <w:rFonts w:cs="Arial"/>
          <w:szCs w:val="19"/>
          <w:lang w:val="sk-SK"/>
        </w:rPr>
      </w:pPr>
    </w:p>
    <w:p w:rsidR="00AF635C" w:rsidRDefault="00AF635C" w:rsidP="00AF635C">
      <w:pPr>
        <w:pStyle w:val="Bulletslevel1"/>
        <w:numPr>
          <w:ilvl w:val="0"/>
          <w:numId w:val="0"/>
        </w:numPr>
        <w:spacing w:after="120" w:line="288" w:lineRule="auto"/>
        <w:ind w:left="1069" w:hanging="360"/>
        <w:jc w:val="both"/>
        <w:rPr>
          <w:rFonts w:cs="Arial"/>
          <w:szCs w:val="19"/>
          <w:lang w:val="sk-SK"/>
        </w:rPr>
      </w:pPr>
    </w:p>
    <w:p w:rsidR="00AF635C" w:rsidRPr="0073389C" w:rsidRDefault="00AF635C" w:rsidP="00AF635C">
      <w:pPr>
        <w:pStyle w:val="Nadpis1"/>
        <w:spacing w:after="120" w:line="288" w:lineRule="auto"/>
        <w:ind w:left="431" w:hanging="431"/>
        <w:rPr>
          <w:rFonts w:ascii="Arial" w:hAnsi="Arial"/>
          <w:lang w:val="sk-SK"/>
        </w:rPr>
      </w:pPr>
      <w:bookmarkStart w:id="237" w:name="_Toc440372893"/>
      <w:bookmarkStart w:id="238" w:name="_Toc440636404"/>
      <w:r w:rsidRPr="0073389C">
        <w:rPr>
          <w:rFonts w:ascii="Arial" w:hAnsi="Arial"/>
          <w:lang w:val="sk-SK"/>
        </w:rPr>
        <w:lastRenderedPageBreak/>
        <w:t>Pr</w:t>
      </w:r>
      <w:r>
        <w:rPr>
          <w:rFonts w:ascii="Arial" w:hAnsi="Arial"/>
          <w:lang w:val="sk-SK"/>
        </w:rPr>
        <w:t>echodné a záverečné ustanovenia</w:t>
      </w:r>
      <w:bookmarkEnd w:id="237"/>
      <w:bookmarkEnd w:id="238"/>
    </w:p>
    <w:p w:rsidR="00481EA2" w:rsidRDefault="00481EA2" w:rsidP="00481EA2">
      <w:pPr>
        <w:spacing w:before="120" w:after="120" w:line="288" w:lineRule="auto"/>
        <w:jc w:val="both"/>
        <w:rPr>
          <w:rFonts w:cs="Arial"/>
          <w:szCs w:val="19"/>
          <w:lang w:eastAsia="sk-SK"/>
        </w:rPr>
      </w:pPr>
    </w:p>
    <w:p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rsidR="009D7F63" w:rsidRPr="0073389C" w:rsidRDefault="009D7F63" w:rsidP="009D7F63">
      <w:pPr>
        <w:pStyle w:val="Nadpis1"/>
        <w:spacing w:after="120" w:line="288" w:lineRule="auto"/>
        <w:ind w:left="431" w:hanging="431"/>
        <w:rPr>
          <w:rFonts w:ascii="Arial" w:hAnsi="Arial"/>
          <w:lang w:val="sk-SK"/>
        </w:rPr>
      </w:pPr>
      <w:bookmarkStart w:id="239" w:name="_Toc440372894"/>
      <w:bookmarkStart w:id="240" w:name="_Toc440636405"/>
      <w:r w:rsidRPr="0073389C">
        <w:rPr>
          <w:rFonts w:ascii="Arial" w:hAnsi="Arial"/>
          <w:lang w:val="sk-SK"/>
        </w:rPr>
        <w:lastRenderedPageBreak/>
        <w:t>Prílohy</w:t>
      </w:r>
      <w:bookmarkEnd w:id="236"/>
      <w:bookmarkEnd w:id="239"/>
      <w:bookmarkEnd w:id="240"/>
    </w:p>
    <w:p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rsidR="009D7F63" w:rsidRPr="002255EE" w:rsidRDefault="009D7F63" w:rsidP="002244BF">
      <w:pPr>
        <w:pStyle w:val="Default"/>
        <w:numPr>
          <w:ilvl w:val="0"/>
          <w:numId w:val="94"/>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rsidR="005979B7"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Rizikové indikátory – hospodárska súťaž</w:t>
      </w:r>
    </w:p>
    <w:p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rsidR="00AE2E88" w:rsidRDefault="00AE2E88"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Doplňujúce monitorovacie údaje</w:t>
      </w:r>
    </w:p>
    <w:p w:rsidR="00200264" w:rsidRDefault="00200264" w:rsidP="002244BF">
      <w:pPr>
        <w:pStyle w:val="Textkomentra"/>
        <w:numPr>
          <w:ilvl w:val="0"/>
          <w:numId w:val="95"/>
        </w:numPr>
        <w:rPr>
          <w:lang w:val="sk-SK"/>
        </w:rPr>
      </w:pPr>
      <w:r>
        <w:rPr>
          <w:lang w:val="sk-SK"/>
        </w:rPr>
        <w:t>Prevodník obstaraných položiek k rozpočtu projektu</w:t>
      </w:r>
    </w:p>
    <w:p w:rsidR="0022207D" w:rsidRPr="00200264" w:rsidRDefault="0022207D" w:rsidP="002244BF">
      <w:pPr>
        <w:pStyle w:val="Textkomentra"/>
        <w:ind w:left="720"/>
        <w:rPr>
          <w:lang w:val="sk-SK"/>
        </w:rPr>
      </w:pPr>
    </w:p>
    <w:p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footerReference w:type="default" r:id="rId29"/>
      <w:footerReference w:type="first" r:id="rId30"/>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894" w:rsidRDefault="00CF3894">
      <w:r>
        <w:separator/>
      </w:r>
    </w:p>
    <w:p w:rsidR="00CF3894" w:rsidRDefault="00CF3894"/>
  </w:endnote>
  <w:endnote w:type="continuationSeparator" w:id="0">
    <w:p w:rsidR="00CF3894" w:rsidRDefault="00CF3894">
      <w:r>
        <w:continuationSeparator/>
      </w:r>
    </w:p>
    <w:p w:rsidR="00CF3894" w:rsidRDefault="00CF3894"/>
  </w:endnote>
  <w:endnote w:type="continuationNotice" w:id="1">
    <w:p w:rsidR="00CF3894" w:rsidRDefault="00CF38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F7E" w:rsidRDefault="007E4F7E">
    <w:pPr>
      <w:pStyle w:val="Pta"/>
      <w:jc w:val="right"/>
    </w:pPr>
    <w:r>
      <w:fldChar w:fldCharType="begin"/>
    </w:r>
    <w:r>
      <w:instrText xml:space="preserve"> PAGE   \* MERGEFORMAT </w:instrText>
    </w:r>
    <w:r>
      <w:fldChar w:fldCharType="separate"/>
    </w:r>
    <w:r w:rsidR="00BE61FF">
      <w:rPr>
        <w:noProof/>
      </w:rPr>
      <w:t>21</w:t>
    </w:r>
    <w:r>
      <w:rPr>
        <w:noProof/>
      </w:rPr>
      <w:fldChar w:fldCharType="end"/>
    </w:r>
  </w:p>
  <w:p w:rsidR="007E4F7E" w:rsidRPr="003530AF" w:rsidRDefault="007E4F7E"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rsidR="007E4F7E" w:rsidRDefault="007E4F7E">
        <w:pPr>
          <w:pStyle w:val="Pta"/>
          <w:jc w:val="right"/>
        </w:pPr>
        <w:r>
          <w:fldChar w:fldCharType="begin"/>
        </w:r>
        <w:r>
          <w:instrText>PAGE   \* MERGEFORMAT</w:instrText>
        </w:r>
        <w:r>
          <w:fldChar w:fldCharType="separate"/>
        </w:r>
        <w:r w:rsidR="00BE61FF" w:rsidRPr="00BE61FF">
          <w:rPr>
            <w:noProof/>
            <w:lang w:val="sk-SK"/>
          </w:rPr>
          <w:t>1</w:t>
        </w:r>
        <w:r>
          <w:fldChar w:fldCharType="end"/>
        </w:r>
      </w:p>
    </w:sdtContent>
  </w:sdt>
  <w:p w:rsidR="007E4F7E" w:rsidRDefault="007E4F7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894" w:rsidRDefault="00CF3894">
      <w:r>
        <w:separator/>
      </w:r>
    </w:p>
    <w:p w:rsidR="00CF3894" w:rsidRDefault="00CF3894"/>
  </w:footnote>
  <w:footnote w:type="continuationSeparator" w:id="0">
    <w:p w:rsidR="00CF3894" w:rsidRDefault="00CF3894">
      <w:r>
        <w:continuationSeparator/>
      </w:r>
    </w:p>
    <w:p w:rsidR="00CF3894" w:rsidRDefault="00CF3894"/>
  </w:footnote>
  <w:footnote w:type="continuationNotice" w:id="1">
    <w:p w:rsidR="00CF3894" w:rsidRDefault="00CF3894"/>
  </w:footnote>
  <w:footnote w:id="2">
    <w:p w:rsidR="007E4F7E" w:rsidRPr="009D7F63" w:rsidRDefault="007E4F7E"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rsidR="007E4F7E" w:rsidRPr="009D7F63" w:rsidRDefault="007E4F7E"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rsidR="007E4F7E" w:rsidRPr="009D7F63" w:rsidRDefault="007E4F7E"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rsidR="007E4F7E" w:rsidRPr="00587015" w:rsidRDefault="007E4F7E" w:rsidP="000B4C3F">
      <w:pPr>
        <w:pStyle w:val="Textpoznmkypodiarou"/>
        <w:jc w:val="both"/>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rsidR="007E4F7E" w:rsidRPr="009D7F63" w:rsidRDefault="007E4F7E"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rsidR="007E4F7E" w:rsidRPr="00E25071" w:rsidRDefault="007E4F7E" w:rsidP="00F651CD">
      <w:pPr>
        <w:pStyle w:val="Default"/>
        <w:jc w:val="both"/>
        <w:rPr>
          <w:sz w:val="16"/>
          <w:szCs w:val="16"/>
          <w:lang w:val="sk-SK"/>
        </w:rPr>
      </w:pPr>
      <w:r w:rsidRPr="0017330F">
        <w:rPr>
          <w:rStyle w:val="Odkaznapoznmkupodiarou"/>
          <w:szCs w:val="16"/>
        </w:rPr>
        <w:footnoteRef/>
      </w:r>
      <w:r w:rsidRPr="00E25071">
        <w:rPr>
          <w:sz w:val="16"/>
          <w:szCs w:val="16"/>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8">
    <w:p w:rsidR="007E4F7E" w:rsidRPr="009D7F63" w:rsidRDefault="007E4F7E"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9">
    <w:p w:rsidR="007E4F7E" w:rsidRPr="009D7F63" w:rsidRDefault="007E4F7E">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0">
    <w:p w:rsidR="007E4F7E" w:rsidRPr="007D7535" w:rsidRDefault="007E4F7E"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1">
    <w:p w:rsidR="007E4F7E" w:rsidRPr="009D7F63" w:rsidRDefault="007E4F7E"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rsidR="007E4F7E" w:rsidRPr="009D7F63" w:rsidRDefault="007E4F7E"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rsidR="007E4F7E" w:rsidRPr="009D7F63" w:rsidRDefault="007E4F7E"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rsidR="007E4F7E" w:rsidRPr="009D7F63" w:rsidRDefault="007E4F7E"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rsidR="007E4F7E" w:rsidRPr="009D7F63" w:rsidRDefault="007E4F7E" w:rsidP="00C8683A">
      <w:pPr>
        <w:pStyle w:val="Textpoznmkypodiarou"/>
        <w:rPr>
          <w:rFonts w:cs="Arial"/>
          <w:szCs w:val="16"/>
          <w:lang w:val="sk-SK"/>
        </w:rPr>
      </w:pPr>
      <w:r w:rsidRPr="009D7F63">
        <w:rPr>
          <w:rFonts w:cs="Arial"/>
          <w:szCs w:val="16"/>
          <w:lang w:val="sk-SK" w:eastAsia="cs-CZ"/>
        </w:rPr>
        <w:t>4. pohonné hmoty.</w:t>
      </w:r>
    </w:p>
  </w:footnote>
  <w:footnote w:id="12">
    <w:p w:rsidR="007E4F7E" w:rsidRPr="009D7F63" w:rsidRDefault="007E4F7E"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rsidR="007E4F7E" w:rsidRPr="009D7F63" w:rsidRDefault="007E4F7E"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rsidR="007E4F7E" w:rsidRPr="009D7F63" w:rsidRDefault="007E4F7E"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rsidR="007E4F7E" w:rsidRPr="009D7F63" w:rsidRDefault="007E4F7E"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rsidR="007E4F7E" w:rsidRPr="00041D2E" w:rsidRDefault="007E4F7E" w:rsidP="00041D2E">
      <w:pPr>
        <w:pStyle w:val="Textpoznmkypodiarou"/>
        <w:rPr>
          <w:lang w:val="sk-SK"/>
        </w:rPr>
      </w:pPr>
      <w:r w:rsidRPr="009D7F63">
        <w:rPr>
          <w:rFonts w:cs="Arial"/>
          <w:szCs w:val="16"/>
          <w:lang w:val="sk-SK" w:eastAsia="cs-CZ"/>
        </w:rPr>
        <w:t>4. pohonné hmoty.</w:t>
      </w:r>
    </w:p>
  </w:footnote>
  <w:footnote w:id="13">
    <w:p w:rsidR="007E4F7E" w:rsidRPr="009D7F63" w:rsidRDefault="007E4F7E"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4">
    <w:p w:rsidR="007E4F7E" w:rsidRPr="009D7F63" w:rsidRDefault="007E4F7E"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5">
    <w:p w:rsidR="007E4F7E" w:rsidRPr="009D7F63" w:rsidRDefault="007E4F7E"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6">
    <w:p w:rsidR="007E4F7E" w:rsidRDefault="007E4F7E"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rsidR="007E4F7E" w:rsidRPr="009D7F63" w:rsidRDefault="007E4F7E">
      <w:pPr>
        <w:pStyle w:val="Textpoznmkypodiarou"/>
        <w:rPr>
          <w:rFonts w:cs="Arial"/>
          <w:szCs w:val="16"/>
          <w:lang w:val="sk-SK"/>
        </w:rPr>
      </w:pPr>
    </w:p>
  </w:footnote>
  <w:footnote w:id="17">
    <w:p w:rsidR="007E4F7E" w:rsidRPr="009D7F63" w:rsidRDefault="007E4F7E"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18">
    <w:p w:rsidR="007E4F7E" w:rsidRPr="006E4CC8" w:rsidRDefault="007E4F7E"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rsidR="007E4F7E" w:rsidRPr="007F7349" w:rsidRDefault="007E4F7E"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rsidR="007E4F7E" w:rsidRPr="007F7349" w:rsidRDefault="007E4F7E"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rsidR="007E4F7E" w:rsidRPr="007F7349" w:rsidRDefault="007E4F7E"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rsidR="007E4F7E" w:rsidRPr="00F41F62" w:rsidRDefault="007E4F7E"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19">
    <w:p w:rsidR="007E4F7E" w:rsidRPr="009D7F63" w:rsidRDefault="007E4F7E"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0">
    <w:p w:rsidR="007E4F7E" w:rsidRDefault="007E4F7E"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1">
    <w:p w:rsidR="007E4F7E" w:rsidRDefault="007E4F7E"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2">
    <w:p w:rsidR="007E4F7E" w:rsidRPr="004F28ED" w:rsidRDefault="007E4F7E">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3">
    <w:p w:rsidR="007E4F7E" w:rsidRPr="00965E93" w:rsidRDefault="007E4F7E"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4">
    <w:p w:rsidR="007E4F7E" w:rsidRPr="009D7F63" w:rsidRDefault="007E4F7E"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5">
    <w:p w:rsidR="007E4F7E" w:rsidRPr="009D7F63" w:rsidRDefault="007E4F7E"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6">
    <w:p w:rsidR="007E4F7E" w:rsidRPr="009D7F63" w:rsidRDefault="007E4F7E"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7">
    <w:p w:rsidR="007E4F7E" w:rsidRPr="009D7F63" w:rsidRDefault="007E4F7E"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rsidR="007E4F7E" w:rsidRPr="009D7F63" w:rsidRDefault="007E4F7E"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8">
    <w:p w:rsidR="007E4F7E" w:rsidRPr="009D7F63" w:rsidRDefault="007E4F7E"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9">
    <w:p w:rsidR="007E4F7E" w:rsidRPr="009D7F63" w:rsidRDefault="007E4F7E"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0">
    <w:p w:rsidR="007E4F7E" w:rsidRPr="009D7F63" w:rsidRDefault="007E4F7E"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rsidR="007E4F7E" w:rsidRPr="009D7F63" w:rsidRDefault="007E4F7E"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1">
    <w:p w:rsidR="007E4F7E" w:rsidRPr="00062F88" w:rsidRDefault="007E4F7E"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2">
    <w:p w:rsidR="007E4F7E" w:rsidRDefault="007E4F7E" w:rsidP="009B4AEF">
      <w:pPr>
        <w:pStyle w:val="Textpoznmkypodiarou"/>
        <w:jc w:val="both"/>
      </w:pPr>
      <w:r>
        <w:rPr>
          <w:rStyle w:val="Odkaznapoznmkupodiarou"/>
        </w:rPr>
        <w:footnoteRef/>
      </w:r>
      <w:r>
        <w:t xml:space="preserve"> Priznanie odmeny príslušnému zamestnancovi musí byť náležite zdôvodnené.</w:t>
      </w:r>
    </w:p>
  </w:footnote>
  <w:footnote w:id="33">
    <w:p w:rsidR="007E4F7E" w:rsidRDefault="007E4F7E"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34">
    <w:p w:rsidR="007E4F7E" w:rsidRDefault="007E4F7E"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5">
    <w:p w:rsidR="007E4F7E" w:rsidRPr="00027286" w:rsidRDefault="007E4F7E"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36">
    <w:p w:rsidR="007E4F7E" w:rsidRPr="00AF0A84" w:rsidRDefault="007E4F7E">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37">
    <w:p w:rsidR="007E4F7E" w:rsidRPr="009D7F63" w:rsidRDefault="007E4F7E"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38">
    <w:p w:rsidR="007E4F7E" w:rsidRPr="00B275B2" w:rsidRDefault="007E4F7E"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39">
    <w:p w:rsidR="007E4F7E" w:rsidRPr="001277DD" w:rsidRDefault="007E4F7E"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0">
    <w:p w:rsidR="007E4F7E" w:rsidRPr="001277DD" w:rsidRDefault="007E4F7E"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1">
    <w:p w:rsidR="007E4F7E" w:rsidRPr="001277DD" w:rsidRDefault="007E4F7E"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2">
    <w:p w:rsidR="007E4F7E" w:rsidRPr="001277DD" w:rsidRDefault="007E4F7E"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3">
    <w:p w:rsidR="007E4F7E" w:rsidRPr="001277DD" w:rsidRDefault="007E4F7E"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44">
    <w:p w:rsidR="007E4F7E" w:rsidRPr="00923BC1" w:rsidRDefault="007E4F7E"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45">
    <w:p w:rsidR="007E4F7E" w:rsidRPr="00772F95" w:rsidRDefault="007E4F7E"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46">
    <w:p w:rsidR="007E4F7E" w:rsidRPr="008A522F" w:rsidRDefault="007E4F7E"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47">
    <w:p w:rsidR="007E4F7E" w:rsidRPr="00CE0C11" w:rsidRDefault="007E4F7E"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48">
    <w:p w:rsidR="007E4F7E" w:rsidRPr="00621D47" w:rsidRDefault="007E4F7E"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49">
    <w:p w:rsidR="007E4F7E" w:rsidRPr="00391F1C" w:rsidRDefault="007E4F7E"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50">
    <w:p w:rsidR="007E4F7E" w:rsidRPr="009D7F63" w:rsidRDefault="007E4F7E"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51">
    <w:p w:rsidR="007E4F7E" w:rsidRPr="009D7F63" w:rsidRDefault="007E4F7E"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2">
    <w:p w:rsidR="007E4F7E" w:rsidRPr="009D7F63" w:rsidRDefault="007E4F7E"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3">
    <w:p w:rsidR="007E4F7E" w:rsidRPr="009D7F63" w:rsidRDefault="007E4F7E"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4">
    <w:p w:rsidR="007E4F7E" w:rsidRPr="009D7F63" w:rsidRDefault="007E4F7E"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55">
    <w:p w:rsidR="007E4F7E" w:rsidRPr="009D7F63" w:rsidRDefault="007E4F7E"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56">
    <w:p w:rsidR="007E4F7E" w:rsidRPr="00405EED" w:rsidRDefault="007E4F7E"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57">
    <w:p w:rsidR="007E4F7E" w:rsidRPr="009D7F63" w:rsidRDefault="007E4F7E"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58">
    <w:p w:rsidR="007E4F7E" w:rsidRPr="009D7F63" w:rsidRDefault="007E4F7E"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59">
    <w:p w:rsidR="007E4F7E" w:rsidRPr="009D7F63" w:rsidRDefault="007E4F7E"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60">
    <w:p w:rsidR="007E4F7E" w:rsidRPr="009D7F63" w:rsidRDefault="007E4F7E"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61">
    <w:p w:rsidR="007E4F7E" w:rsidRPr="009D7F63" w:rsidRDefault="007E4F7E"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2">
    <w:p w:rsidR="007E4F7E" w:rsidRPr="009D7F63" w:rsidRDefault="007E4F7E"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3">
    <w:p w:rsidR="007E4F7E" w:rsidRPr="009D7F63" w:rsidRDefault="007E4F7E"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4">
    <w:p w:rsidR="007E4F7E" w:rsidRPr="009D7F63" w:rsidRDefault="007E4F7E"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65">
    <w:p w:rsidR="007E4F7E" w:rsidRPr="009D7F63" w:rsidRDefault="007E4F7E"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66">
    <w:p w:rsidR="007E4F7E" w:rsidRPr="001A7C8D" w:rsidRDefault="007E4F7E">
      <w:pPr>
        <w:pStyle w:val="Textpoznmkypodiarou"/>
        <w:rPr>
          <w:lang w:val="sk-SK"/>
        </w:rPr>
      </w:pPr>
      <w:r>
        <w:rPr>
          <w:rStyle w:val="Odkaznapoznmkupodiarou"/>
        </w:rPr>
        <w:footnoteRef/>
      </w:r>
      <w:r>
        <w:t xml:space="preserve"> V zmysle ustanovenia § 22 ods. 2 zákona o finančnej kontrole</w:t>
      </w:r>
    </w:p>
  </w:footnote>
  <w:footnote w:id="67">
    <w:p w:rsidR="007E4F7E" w:rsidRPr="009D7F63" w:rsidRDefault="007E4F7E"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rsidR="007E4F7E" w:rsidRPr="009D7F63" w:rsidRDefault="007E4F7E">
      <w:pPr>
        <w:pStyle w:val="Textpoznmkypodiarou"/>
        <w:rPr>
          <w:rFonts w:cs="Arial"/>
          <w:szCs w:val="16"/>
          <w:lang w:val="sk-SK"/>
        </w:rPr>
      </w:pPr>
    </w:p>
  </w:footnote>
  <w:footnote w:id="68">
    <w:p w:rsidR="007E4F7E" w:rsidRPr="009D7F63" w:rsidRDefault="007E4F7E"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69">
    <w:p w:rsidR="007E4F7E" w:rsidRPr="009D7F63" w:rsidRDefault="007E4F7E"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70">
    <w:p w:rsidR="007E4F7E" w:rsidRPr="009D7F63" w:rsidRDefault="007E4F7E"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71">
    <w:p w:rsidR="007E4F7E" w:rsidRPr="009D7F63" w:rsidRDefault="007E4F7E"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2">
    <w:p w:rsidR="007E4F7E" w:rsidRPr="009D7F63" w:rsidRDefault="007E4F7E"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3">
    <w:p w:rsidR="007E4F7E" w:rsidRPr="009D7F63" w:rsidRDefault="007E4F7E"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4">
    <w:p w:rsidR="007E4F7E" w:rsidRPr="009D7F63" w:rsidRDefault="007E4F7E"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75">
    <w:p w:rsidR="007E4F7E" w:rsidRPr="009D7F63" w:rsidRDefault="007E4F7E"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rsidR="007E4F7E" w:rsidRPr="009D7F63" w:rsidRDefault="007E4F7E"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rsidR="007E4F7E" w:rsidRPr="009D7F63" w:rsidRDefault="007E4F7E"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rsidR="007E4F7E" w:rsidRPr="002D4DD9" w:rsidRDefault="007E4F7E"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76">
    <w:p w:rsidR="007E4F7E" w:rsidRPr="002D4DD9" w:rsidRDefault="007E4F7E"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77">
    <w:p w:rsidR="007E4F7E" w:rsidRPr="00666AC8" w:rsidRDefault="007E4F7E"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w:t>
      </w:r>
      <w:r>
        <w:rPr>
          <w:rFonts w:ascii="Arial" w:hAnsi="Arial"/>
          <w:sz w:val="16"/>
          <w:lang w:val="sk-SK"/>
        </w:rPr>
        <w:t xml:space="preserve"> v rámci jednej aktivity</w:t>
      </w:r>
      <w:r w:rsidRPr="002D4DD9">
        <w:rPr>
          <w:rFonts w:ascii="Arial" w:hAnsi="Arial"/>
          <w:sz w:val="16"/>
          <w:lang w:val="sk-SK"/>
        </w:rPr>
        <w:t xml:space="preserve">, t. j. </w:t>
      </w:r>
      <w:r w:rsidRPr="002D4DD9">
        <w:rPr>
          <w:rFonts w:ascii="Arial" w:hAnsi="Arial"/>
          <w:sz w:val="16"/>
          <w:u w:val="single"/>
          <w:lang w:val="sk-SK"/>
        </w:rPr>
        <w:t xml:space="preserve">nevykonáva práce na základe dohody o prácach vykonávaných mimo pracovného pomeru ani iné činnosti </w:t>
      </w:r>
      <w:r w:rsidRPr="002D4DD9">
        <w:rPr>
          <w:rFonts w:ascii="Arial" w:hAnsi="Arial"/>
          <w:sz w:val="16"/>
          <w:lang w:val="sk-SK"/>
        </w:rPr>
        <w:t xml:space="preserve">financované prostredníctvom </w:t>
      </w:r>
      <w:r w:rsidRPr="002D4DD9">
        <w:rPr>
          <w:rFonts w:ascii="Arial" w:hAnsi="Arial"/>
          <w:sz w:val="16"/>
          <w:u w:val="single"/>
          <w:lang w:val="sk-SK"/>
        </w:rPr>
        <w:t>verejných prostriedkov</w:t>
      </w:r>
      <w:r w:rsidRPr="00666AC8">
        <w:rPr>
          <w:rFonts w:ascii="Arial" w:hAnsi="Arial"/>
          <w:b/>
          <w:sz w:val="16"/>
          <w:u w:val="single"/>
          <w:lang w:val="sk-SK"/>
        </w:rPr>
        <w:t xml:space="preserve">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78">
    <w:p w:rsidR="007E4F7E" w:rsidRPr="002D4DD9" w:rsidRDefault="007E4F7E"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79">
    <w:p w:rsidR="007E4F7E" w:rsidRPr="002D4DD9" w:rsidRDefault="007E4F7E"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0">
    <w:p w:rsidR="007E4F7E" w:rsidRPr="002D4DD9" w:rsidRDefault="007E4F7E"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1">
    <w:p w:rsidR="007E4F7E" w:rsidRPr="009D7F63" w:rsidRDefault="007E4F7E"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2">
    <w:p w:rsidR="007E4F7E" w:rsidRPr="009D7F63" w:rsidRDefault="007E4F7E"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3">
    <w:p w:rsidR="007E4F7E" w:rsidRPr="009D7F63" w:rsidRDefault="007E4F7E"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4">
    <w:p w:rsidR="007E4F7E" w:rsidRPr="009D7F63" w:rsidRDefault="007E4F7E"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85">
    <w:p w:rsidR="007E4F7E" w:rsidRPr="008D4874" w:rsidRDefault="007E4F7E">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6">
    <w:p w:rsidR="007E4F7E" w:rsidRPr="00A9227A" w:rsidRDefault="007E4F7E"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7">
    <w:p w:rsidR="007E4F7E" w:rsidRPr="009D7F63" w:rsidRDefault="007E4F7E"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88">
    <w:p w:rsidR="007E4F7E" w:rsidRPr="009D7F63" w:rsidRDefault="007E4F7E"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89">
    <w:p w:rsidR="007E4F7E" w:rsidRPr="009D7F63" w:rsidRDefault="007E4F7E"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0">
    <w:p w:rsidR="007E4F7E" w:rsidRPr="009D7F63" w:rsidRDefault="007E4F7E"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1">
    <w:p w:rsidR="007E4F7E" w:rsidRPr="001D76D4" w:rsidRDefault="007E4F7E">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2">
    <w:p w:rsidR="007E4F7E" w:rsidRDefault="00CF3894" w:rsidP="009D7F63">
      <w:pPr>
        <w:pStyle w:val="Textpoznmkypodiarou"/>
        <w:rPr>
          <w:rFonts w:cs="Arial"/>
          <w:szCs w:val="16"/>
          <w:lang w:val="sk-SK"/>
        </w:rPr>
      </w:pPr>
      <w:hyperlink r:id="rId3" w:history="1">
        <w:r w:rsidR="007E4F7E" w:rsidRPr="00D11568">
          <w:rPr>
            <w:rStyle w:val="Hypertextovprepojenie"/>
            <w:rFonts w:cs="Arial"/>
            <w:sz w:val="16"/>
            <w:szCs w:val="16"/>
            <w:lang w:val="sk-SK"/>
          </w:rPr>
          <w:t>http://www.uvo.gov.sk/legislativametodika-dohlad/metodicke-usmernenia/vseobecne-metodicke-usmernenia-zakon-c-252006-z-z--4bc.html</w:t>
        </w:r>
      </w:hyperlink>
      <w:r w:rsidR="007E4F7E" w:rsidRPr="00D11568">
        <w:rPr>
          <w:rFonts w:cs="Arial"/>
          <w:szCs w:val="16"/>
          <w:lang w:val="sk-SK"/>
        </w:rPr>
        <w:t xml:space="preserve">  a http://www.uvo.gov.sk/legislativametodika-dohlad/metodicke-usmernenia/vseobecne-metodicke-usmernenia-zakon-c-3432015-z-z--51e.html</w:t>
      </w:r>
      <w:r w:rsidR="007E4F7E" w:rsidRPr="00D11568" w:rsidDel="00D11568">
        <w:rPr>
          <w:rFonts w:cs="Arial"/>
          <w:szCs w:val="16"/>
          <w:lang w:val="sk-SK"/>
        </w:rPr>
        <w:t xml:space="preserve"> </w:t>
      </w:r>
      <w:r w:rsidR="007E4F7E" w:rsidRPr="00552EAD">
        <w:rPr>
          <w:rStyle w:val="Odkaznapoznmkupodiarou"/>
          <w:rFonts w:cs="Arial"/>
          <w:szCs w:val="16"/>
          <w:vertAlign w:val="baseline"/>
        </w:rPr>
        <w:t xml:space="preserve"> </w:t>
      </w:r>
      <w:r w:rsidR="007E4F7E" w:rsidRPr="009D7F63">
        <w:rPr>
          <w:rStyle w:val="Odkaznapoznmkupodiarou"/>
          <w:rFonts w:cs="Arial"/>
          <w:szCs w:val="16"/>
        </w:rPr>
        <w:footnoteRef/>
      </w:r>
    </w:p>
    <w:p w:rsidR="007E4F7E" w:rsidRPr="009D7F63" w:rsidRDefault="007E4F7E" w:rsidP="009D7F63">
      <w:pPr>
        <w:pStyle w:val="Textpoznmkypodiarou"/>
        <w:rPr>
          <w:rFonts w:cs="Arial"/>
          <w:szCs w:val="16"/>
          <w:lang w:val="sk-SK"/>
        </w:rPr>
      </w:pPr>
    </w:p>
  </w:footnote>
  <w:footnote w:id="93">
    <w:p w:rsidR="007E4F7E" w:rsidRPr="009D7F63" w:rsidRDefault="007E4F7E"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rsidR="007E4F7E" w:rsidRPr="009D7F63" w:rsidRDefault="007E4F7E" w:rsidP="009D7F63">
      <w:pPr>
        <w:rPr>
          <w:rFonts w:cs="Arial"/>
          <w:color w:val="000000" w:themeColor="text1"/>
          <w:sz w:val="16"/>
          <w:szCs w:val="16"/>
        </w:rPr>
      </w:pPr>
      <w:r w:rsidRPr="009D7F63">
        <w:rPr>
          <w:rFonts w:cs="Arial"/>
          <w:sz w:val="16"/>
          <w:szCs w:val="16"/>
        </w:rPr>
        <w:t xml:space="preserve">  http://www.informatizacia.sk/verejne-obstaravanie-a-zmluvy-pre-ikt/</w:t>
      </w:r>
    </w:p>
    <w:p w:rsidR="007E4F7E" w:rsidRPr="009D7F63" w:rsidRDefault="007E4F7E" w:rsidP="009D7F63">
      <w:pPr>
        <w:pStyle w:val="Textpoznmkypodiarou"/>
        <w:rPr>
          <w:rFonts w:cs="Arial"/>
          <w:szCs w:val="16"/>
        </w:rPr>
      </w:pPr>
    </w:p>
  </w:footnote>
  <w:footnote w:id="94">
    <w:p w:rsidR="007E4F7E" w:rsidRPr="00E70656" w:rsidRDefault="007E4F7E">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95">
    <w:p w:rsidR="007E4F7E" w:rsidRPr="009D7F63" w:rsidRDefault="007E4F7E"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96">
    <w:p w:rsidR="007E4F7E" w:rsidRPr="009D7F63" w:rsidRDefault="007E4F7E"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97">
    <w:p w:rsidR="007E4F7E" w:rsidRPr="009D7F63" w:rsidRDefault="007E4F7E"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zmysle § 5a zákona o slobode informácií</w:t>
      </w:r>
    </w:p>
  </w:footnote>
  <w:footnote w:id="98">
    <w:p w:rsidR="007E4F7E" w:rsidRPr="00963E0D" w:rsidRDefault="007E4F7E">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99">
    <w:p w:rsidR="007E4F7E" w:rsidRPr="00963E0D" w:rsidRDefault="007E4F7E">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0">
    <w:p w:rsidR="007E4F7E" w:rsidRPr="00963E0D" w:rsidRDefault="007E4F7E">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1">
    <w:p w:rsidR="007E4F7E" w:rsidRPr="009D7F63" w:rsidRDefault="007E4F7E"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2">
    <w:p w:rsidR="007E4F7E" w:rsidRPr="001325C0" w:rsidRDefault="007E4F7E">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3">
    <w:p w:rsidR="007E4F7E" w:rsidRPr="001325C0" w:rsidRDefault="007E4F7E">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04">
    <w:p w:rsidR="007E4F7E" w:rsidRPr="001325C0" w:rsidRDefault="007E4F7E"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rsidR="007E4F7E" w:rsidRPr="001325C0" w:rsidRDefault="007E4F7E">
      <w:pPr>
        <w:pStyle w:val="Textpoznmkypodiarou"/>
        <w:rPr>
          <w:lang w:val="sk-SK"/>
        </w:rPr>
      </w:pPr>
    </w:p>
  </w:footnote>
  <w:footnote w:id="105">
    <w:p w:rsidR="007E4F7E" w:rsidRPr="00DF0865" w:rsidRDefault="007E4F7E">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06">
    <w:p w:rsidR="007E4F7E" w:rsidRPr="009D7F63" w:rsidRDefault="007E4F7E"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0B5D12F5"/>
    <w:multiLevelType w:val="hybridMultilevel"/>
    <w:tmpl w:val="ED7AF47C"/>
    <w:lvl w:ilvl="0" w:tplc="6AA6E5F0">
      <w:numFmt w:val="bullet"/>
      <w:lvlText w:val="-"/>
      <w:lvlJc w:val="left"/>
      <w:pPr>
        <w:ind w:left="1080" w:hanging="360"/>
      </w:pPr>
      <w:rPr>
        <w:rFonts w:ascii="Arial Narrow" w:eastAsia="Times New Roman" w:hAnsi="Arial Narrow" w:cs="Mang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3">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8">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6">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5">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4">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5">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6">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1">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86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3">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8">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9">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2">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3">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4">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8">
    <w:nsid w:val="51562676"/>
    <w:multiLevelType w:val="multilevel"/>
    <w:tmpl w:val="591626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9">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537B6B70"/>
    <w:multiLevelType w:val="multilevel"/>
    <w:tmpl w:val="FAC61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5">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59D917E0"/>
    <w:multiLevelType w:val="hybridMultilevel"/>
    <w:tmpl w:val="1F4C18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3">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4">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649854CD"/>
    <w:multiLevelType w:val="hybridMultilevel"/>
    <w:tmpl w:val="C20A6B60"/>
    <w:lvl w:ilvl="0" w:tplc="41EA08E6">
      <w:start w:val="1"/>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0">
    <w:nsid w:val="64F720CB"/>
    <w:multiLevelType w:val="multilevel"/>
    <w:tmpl w:val="63EA7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1">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5">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96">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8">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1">
    <w:nsid w:val="6F9E4E17"/>
    <w:multiLevelType w:val="hybridMultilevel"/>
    <w:tmpl w:val="CACEC0AA"/>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2">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05">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8">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12">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nsid w:val="7FCD2310"/>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52"/>
  </w:num>
  <w:num w:numId="2">
    <w:abstractNumId w:val="22"/>
  </w:num>
  <w:num w:numId="3">
    <w:abstractNumId w:val="86"/>
  </w:num>
  <w:num w:numId="4">
    <w:abstractNumId w:val="17"/>
  </w:num>
  <w:num w:numId="5">
    <w:abstractNumId w:val="38"/>
  </w:num>
  <w:num w:numId="6">
    <w:abstractNumId w:val="113"/>
  </w:num>
  <w:num w:numId="7">
    <w:abstractNumId w:val="112"/>
  </w:num>
  <w:num w:numId="8">
    <w:abstractNumId w:val="77"/>
  </w:num>
  <w:num w:numId="9">
    <w:abstractNumId w:val="93"/>
  </w:num>
  <w:num w:numId="10">
    <w:abstractNumId w:val="46"/>
  </w:num>
  <w:num w:numId="11">
    <w:abstractNumId w:val="74"/>
  </w:num>
  <w:num w:numId="12">
    <w:abstractNumId w:val="102"/>
  </w:num>
  <w:num w:numId="13">
    <w:abstractNumId w:val="1"/>
  </w:num>
  <w:num w:numId="14">
    <w:abstractNumId w:val="25"/>
  </w:num>
  <w:num w:numId="15">
    <w:abstractNumId w:val="55"/>
  </w:num>
  <w:num w:numId="16">
    <w:abstractNumId w:val="7"/>
  </w:num>
  <w:num w:numId="17">
    <w:abstractNumId w:val="8"/>
  </w:num>
  <w:num w:numId="18">
    <w:abstractNumId w:val="51"/>
  </w:num>
  <w:num w:numId="19">
    <w:abstractNumId w:val="78"/>
  </w:num>
  <w:num w:numId="20">
    <w:abstractNumId w:val="24"/>
  </w:num>
  <w:num w:numId="21">
    <w:abstractNumId w:val="53"/>
  </w:num>
  <w:num w:numId="22">
    <w:abstractNumId w:val="64"/>
  </w:num>
  <w:num w:numId="23">
    <w:abstractNumId w:val="87"/>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69"/>
  </w:num>
  <w:num w:numId="28">
    <w:abstractNumId w:val="67"/>
  </w:num>
  <w:num w:numId="29">
    <w:abstractNumId w:val="94"/>
  </w:num>
  <w:num w:numId="30">
    <w:abstractNumId w:val="75"/>
  </w:num>
  <w:num w:numId="31">
    <w:abstractNumId w:val="108"/>
  </w:num>
  <w:num w:numId="32">
    <w:abstractNumId w:val="91"/>
  </w:num>
  <w:num w:numId="33">
    <w:abstractNumId w:val="98"/>
  </w:num>
  <w:num w:numId="34">
    <w:abstractNumId w:val="104"/>
  </w:num>
  <w:num w:numId="35">
    <w:abstractNumId w:val="37"/>
  </w:num>
  <w:num w:numId="36">
    <w:abstractNumId w:val="45"/>
  </w:num>
  <w:num w:numId="37">
    <w:abstractNumId w:val="43"/>
  </w:num>
  <w:num w:numId="38">
    <w:abstractNumId w:val="50"/>
  </w:num>
  <w:num w:numId="39">
    <w:abstractNumId w:val="62"/>
  </w:num>
  <w:num w:numId="40">
    <w:abstractNumId w:val="107"/>
  </w:num>
  <w:num w:numId="41">
    <w:abstractNumId w:val="2"/>
  </w:num>
  <w:num w:numId="42">
    <w:abstractNumId w:val="48"/>
  </w:num>
  <w:num w:numId="43">
    <w:abstractNumId w:val="73"/>
  </w:num>
  <w:num w:numId="44">
    <w:abstractNumId w:val="5"/>
  </w:num>
  <w:num w:numId="45">
    <w:abstractNumId w:val="31"/>
  </w:num>
  <w:num w:numId="46">
    <w:abstractNumId w:val="83"/>
  </w:num>
  <w:num w:numId="47">
    <w:abstractNumId w:val="92"/>
  </w:num>
  <w:num w:numId="48">
    <w:abstractNumId w:val="47"/>
  </w:num>
  <w:num w:numId="49">
    <w:abstractNumId w:val="65"/>
  </w:num>
  <w:num w:numId="50">
    <w:abstractNumId w:val="103"/>
  </w:num>
  <w:num w:numId="51">
    <w:abstractNumId w:val="30"/>
  </w:num>
  <w:num w:numId="52">
    <w:abstractNumId w:val="18"/>
  </w:num>
  <w:num w:numId="53">
    <w:abstractNumId w:val="9"/>
  </w:num>
  <w:num w:numId="54">
    <w:abstractNumId w:val="33"/>
  </w:num>
  <w:num w:numId="55">
    <w:abstractNumId w:val="23"/>
  </w:num>
  <w:num w:numId="56">
    <w:abstractNumId w:val="34"/>
  </w:num>
  <w:num w:numId="57">
    <w:abstractNumId w:val="15"/>
  </w:num>
  <w:num w:numId="58">
    <w:abstractNumId w:val="71"/>
  </w:num>
  <w:num w:numId="59">
    <w:abstractNumId w:val="49"/>
  </w:num>
  <w:num w:numId="60">
    <w:abstractNumId w:val="39"/>
  </w:num>
  <w:num w:numId="61">
    <w:abstractNumId w:val="81"/>
  </w:num>
  <w:num w:numId="62">
    <w:abstractNumId w:val="88"/>
  </w:num>
  <w:num w:numId="63">
    <w:abstractNumId w:val="59"/>
  </w:num>
  <w:num w:numId="64">
    <w:abstractNumId w:val="6"/>
  </w:num>
  <w:num w:numId="65">
    <w:abstractNumId w:val="29"/>
  </w:num>
  <w:num w:numId="66">
    <w:abstractNumId w:val="35"/>
  </w:num>
  <w:num w:numId="67">
    <w:abstractNumId w:val="14"/>
  </w:num>
  <w:num w:numId="68">
    <w:abstractNumId w:val="70"/>
  </w:num>
  <w:num w:numId="69">
    <w:abstractNumId w:val="16"/>
  </w:num>
  <w:num w:numId="70">
    <w:abstractNumId w:val="105"/>
  </w:num>
  <w:num w:numId="71">
    <w:abstractNumId w:val="54"/>
  </w:num>
  <w:num w:numId="72">
    <w:abstractNumId w:val="27"/>
  </w:num>
  <w:num w:numId="73">
    <w:abstractNumId w:val="99"/>
  </w:num>
  <w:num w:numId="74">
    <w:abstractNumId w:val="13"/>
  </w:num>
  <w:num w:numId="75">
    <w:abstractNumId w:val="110"/>
  </w:num>
  <w:num w:numId="76">
    <w:abstractNumId w:val="19"/>
  </w:num>
  <w:num w:numId="77">
    <w:abstractNumId w:val="109"/>
  </w:num>
  <w:num w:numId="78">
    <w:abstractNumId w:val="40"/>
  </w:num>
  <w:num w:numId="79">
    <w:abstractNumId w:val="114"/>
  </w:num>
  <w:num w:numId="80">
    <w:abstractNumId w:val="41"/>
  </w:num>
  <w:num w:numId="81">
    <w:abstractNumId w:val="26"/>
  </w:num>
  <w:num w:numId="82">
    <w:abstractNumId w:val="96"/>
  </w:num>
  <w:num w:numId="83">
    <w:abstractNumId w:val="57"/>
  </w:num>
  <w:num w:numId="84">
    <w:abstractNumId w:val="10"/>
  </w:num>
  <w:num w:numId="85">
    <w:abstractNumId w:val="28"/>
  </w:num>
  <w:num w:numId="86">
    <w:abstractNumId w:val="21"/>
  </w:num>
  <w:num w:numId="87">
    <w:abstractNumId w:val="76"/>
  </w:num>
  <w:num w:numId="88">
    <w:abstractNumId w:val="56"/>
  </w:num>
  <w:num w:numId="89">
    <w:abstractNumId w:val="32"/>
  </w:num>
  <w:num w:numId="90">
    <w:abstractNumId w:val="3"/>
  </w:num>
  <w:num w:numId="91">
    <w:abstractNumId w:val="106"/>
  </w:num>
  <w:num w:numId="92">
    <w:abstractNumId w:val="12"/>
  </w:num>
  <w:num w:numId="93">
    <w:abstractNumId w:val="44"/>
  </w:num>
  <w:num w:numId="94">
    <w:abstractNumId w:val="84"/>
  </w:num>
  <w:num w:numId="95">
    <w:abstractNumId w:val="80"/>
  </w:num>
  <w:num w:numId="96">
    <w:abstractNumId w:val="42"/>
  </w:num>
  <w:num w:numId="97">
    <w:abstractNumId w:val="63"/>
  </w:num>
  <w:num w:numId="98">
    <w:abstractNumId w:val="4"/>
  </w:num>
  <w:num w:numId="99">
    <w:abstractNumId w:val="66"/>
  </w:num>
  <w:num w:numId="100">
    <w:abstractNumId w:val="97"/>
  </w:num>
  <w:num w:numId="101">
    <w:abstractNumId w:val="85"/>
  </w:num>
  <w:num w:numId="102">
    <w:abstractNumId w:val="11"/>
  </w:num>
  <w:num w:numId="103">
    <w:abstractNumId w:val="60"/>
  </w:num>
  <w:num w:numId="104">
    <w:abstractNumId w:val="111"/>
  </w:num>
  <w:num w:numId="105">
    <w:abstractNumId w:val="58"/>
  </w:num>
  <w:num w:numId="106">
    <w:abstractNumId w:val="89"/>
  </w:num>
  <w:num w:numId="107">
    <w:abstractNumId w:val="79"/>
  </w:num>
  <w:num w:numId="108">
    <w:abstractNumId w:val="90"/>
  </w:num>
  <w:num w:numId="10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2"/>
  </w:num>
  <w:num w:numId="11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68"/>
  </w:num>
  <w:num w:numId="12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15"/>
  </w:num>
  <w:num w:numId="124">
    <w:abstractNumId w:val="36"/>
  </w:num>
  <w:num w:numId="125">
    <w:abstractNumId w:val="61"/>
  </w:num>
  <w:num w:numId="126">
    <w:abstractNumId w:val="95"/>
  </w:num>
  <w:num w:numId="127">
    <w:abstractNumId w:val="101"/>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6A5"/>
    <w:rsid w:val="00017B24"/>
    <w:rsid w:val="00017C8D"/>
    <w:rsid w:val="00017EC2"/>
    <w:rsid w:val="000201F9"/>
    <w:rsid w:val="00020216"/>
    <w:rsid w:val="00020290"/>
    <w:rsid w:val="00020660"/>
    <w:rsid w:val="0002069E"/>
    <w:rsid w:val="00020A5B"/>
    <w:rsid w:val="00020BC8"/>
    <w:rsid w:val="00020F84"/>
    <w:rsid w:val="00021776"/>
    <w:rsid w:val="000223B8"/>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C5B"/>
    <w:rsid w:val="000310F7"/>
    <w:rsid w:val="00031457"/>
    <w:rsid w:val="000314F5"/>
    <w:rsid w:val="00032219"/>
    <w:rsid w:val="00032417"/>
    <w:rsid w:val="00032465"/>
    <w:rsid w:val="00033016"/>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4188"/>
    <w:rsid w:val="00044512"/>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1670"/>
    <w:rsid w:val="000627E6"/>
    <w:rsid w:val="00062854"/>
    <w:rsid w:val="00062F88"/>
    <w:rsid w:val="00063A25"/>
    <w:rsid w:val="00063DFD"/>
    <w:rsid w:val="000643D3"/>
    <w:rsid w:val="000647EC"/>
    <w:rsid w:val="00064894"/>
    <w:rsid w:val="00064DDF"/>
    <w:rsid w:val="000653DA"/>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3AD"/>
    <w:rsid w:val="00073471"/>
    <w:rsid w:val="000735FD"/>
    <w:rsid w:val="00073791"/>
    <w:rsid w:val="000743C8"/>
    <w:rsid w:val="00074543"/>
    <w:rsid w:val="0007494C"/>
    <w:rsid w:val="00074D2F"/>
    <w:rsid w:val="00074E7D"/>
    <w:rsid w:val="000751E9"/>
    <w:rsid w:val="000754B9"/>
    <w:rsid w:val="0007555C"/>
    <w:rsid w:val="00075C1E"/>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3000"/>
    <w:rsid w:val="00083192"/>
    <w:rsid w:val="000834A4"/>
    <w:rsid w:val="00083C26"/>
    <w:rsid w:val="0008428B"/>
    <w:rsid w:val="00084575"/>
    <w:rsid w:val="00084681"/>
    <w:rsid w:val="00085070"/>
    <w:rsid w:val="00085367"/>
    <w:rsid w:val="000854D0"/>
    <w:rsid w:val="00085554"/>
    <w:rsid w:val="0008794A"/>
    <w:rsid w:val="00090D59"/>
    <w:rsid w:val="00091A23"/>
    <w:rsid w:val="00091E4F"/>
    <w:rsid w:val="0009249B"/>
    <w:rsid w:val="0009277D"/>
    <w:rsid w:val="00093A3C"/>
    <w:rsid w:val="000940F9"/>
    <w:rsid w:val="0009441E"/>
    <w:rsid w:val="00094584"/>
    <w:rsid w:val="00094932"/>
    <w:rsid w:val="000949AC"/>
    <w:rsid w:val="00094FA4"/>
    <w:rsid w:val="00095577"/>
    <w:rsid w:val="00095956"/>
    <w:rsid w:val="00095FE3"/>
    <w:rsid w:val="0009675A"/>
    <w:rsid w:val="00096EC5"/>
    <w:rsid w:val="00097054"/>
    <w:rsid w:val="000970B7"/>
    <w:rsid w:val="00097124"/>
    <w:rsid w:val="00097AE7"/>
    <w:rsid w:val="000A1906"/>
    <w:rsid w:val="000A25AE"/>
    <w:rsid w:val="000A2AD4"/>
    <w:rsid w:val="000A3642"/>
    <w:rsid w:val="000A3664"/>
    <w:rsid w:val="000A3690"/>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B024D"/>
    <w:rsid w:val="000B0A1D"/>
    <w:rsid w:val="000B0BB1"/>
    <w:rsid w:val="000B1D63"/>
    <w:rsid w:val="000B1E6A"/>
    <w:rsid w:val="000B36A9"/>
    <w:rsid w:val="000B3D21"/>
    <w:rsid w:val="000B3DA3"/>
    <w:rsid w:val="000B4445"/>
    <w:rsid w:val="000B448F"/>
    <w:rsid w:val="000B47CC"/>
    <w:rsid w:val="000B4C3F"/>
    <w:rsid w:val="000B520F"/>
    <w:rsid w:val="000B5E70"/>
    <w:rsid w:val="000B61B5"/>
    <w:rsid w:val="000B669E"/>
    <w:rsid w:val="000B66A1"/>
    <w:rsid w:val="000B6D6B"/>
    <w:rsid w:val="000B701E"/>
    <w:rsid w:val="000B7161"/>
    <w:rsid w:val="000B7751"/>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D07"/>
    <w:rsid w:val="000D0EA0"/>
    <w:rsid w:val="000D1069"/>
    <w:rsid w:val="000D12F0"/>
    <w:rsid w:val="000D1B0E"/>
    <w:rsid w:val="000D2025"/>
    <w:rsid w:val="000D22CB"/>
    <w:rsid w:val="000D2728"/>
    <w:rsid w:val="000D285C"/>
    <w:rsid w:val="000D28F2"/>
    <w:rsid w:val="000D305A"/>
    <w:rsid w:val="000D3984"/>
    <w:rsid w:val="000D3E9A"/>
    <w:rsid w:val="000D49B0"/>
    <w:rsid w:val="000D4EAA"/>
    <w:rsid w:val="000D4F6F"/>
    <w:rsid w:val="000D5517"/>
    <w:rsid w:val="000D5577"/>
    <w:rsid w:val="000D64B3"/>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448"/>
    <w:rsid w:val="000E7465"/>
    <w:rsid w:val="000E7A01"/>
    <w:rsid w:val="000E7C3B"/>
    <w:rsid w:val="000F029A"/>
    <w:rsid w:val="000F0479"/>
    <w:rsid w:val="000F1488"/>
    <w:rsid w:val="000F2203"/>
    <w:rsid w:val="000F2BEF"/>
    <w:rsid w:val="000F30D8"/>
    <w:rsid w:val="000F4B74"/>
    <w:rsid w:val="000F5174"/>
    <w:rsid w:val="000F5700"/>
    <w:rsid w:val="000F5FC0"/>
    <w:rsid w:val="000F620B"/>
    <w:rsid w:val="000F684D"/>
    <w:rsid w:val="000F6D86"/>
    <w:rsid w:val="000F7236"/>
    <w:rsid w:val="000F7397"/>
    <w:rsid w:val="000F78B5"/>
    <w:rsid w:val="00100931"/>
    <w:rsid w:val="00100F1D"/>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380"/>
    <w:rsid w:val="00106510"/>
    <w:rsid w:val="001072C6"/>
    <w:rsid w:val="001072D3"/>
    <w:rsid w:val="0010743E"/>
    <w:rsid w:val="00110014"/>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5A01"/>
    <w:rsid w:val="00135D12"/>
    <w:rsid w:val="00137153"/>
    <w:rsid w:val="001371DA"/>
    <w:rsid w:val="00137558"/>
    <w:rsid w:val="0013764A"/>
    <w:rsid w:val="00137817"/>
    <w:rsid w:val="00137B33"/>
    <w:rsid w:val="0014042C"/>
    <w:rsid w:val="001407FE"/>
    <w:rsid w:val="00140CE3"/>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98C"/>
    <w:rsid w:val="00171B3B"/>
    <w:rsid w:val="00171BF6"/>
    <w:rsid w:val="0017266A"/>
    <w:rsid w:val="00173067"/>
    <w:rsid w:val="0017330F"/>
    <w:rsid w:val="00174118"/>
    <w:rsid w:val="00174AFE"/>
    <w:rsid w:val="00175802"/>
    <w:rsid w:val="001758AC"/>
    <w:rsid w:val="001758DF"/>
    <w:rsid w:val="001759EA"/>
    <w:rsid w:val="00175DF3"/>
    <w:rsid w:val="00176343"/>
    <w:rsid w:val="0017656A"/>
    <w:rsid w:val="00176D7E"/>
    <w:rsid w:val="0017789F"/>
    <w:rsid w:val="00177B63"/>
    <w:rsid w:val="00180AAE"/>
    <w:rsid w:val="00181671"/>
    <w:rsid w:val="001818D2"/>
    <w:rsid w:val="00182536"/>
    <w:rsid w:val="00182989"/>
    <w:rsid w:val="00182C05"/>
    <w:rsid w:val="00182CBF"/>
    <w:rsid w:val="0018303A"/>
    <w:rsid w:val="001837F9"/>
    <w:rsid w:val="00184031"/>
    <w:rsid w:val="00184791"/>
    <w:rsid w:val="0018559D"/>
    <w:rsid w:val="001855FA"/>
    <w:rsid w:val="00185BD2"/>
    <w:rsid w:val="00185EA4"/>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6D66"/>
    <w:rsid w:val="00197D86"/>
    <w:rsid w:val="00197E35"/>
    <w:rsid w:val="001A0863"/>
    <w:rsid w:val="001A0E58"/>
    <w:rsid w:val="001A1872"/>
    <w:rsid w:val="001A19F7"/>
    <w:rsid w:val="001A22E8"/>
    <w:rsid w:val="001A3026"/>
    <w:rsid w:val="001A33B4"/>
    <w:rsid w:val="001A3801"/>
    <w:rsid w:val="001A3939"/>
    <w:rsid w:val="001A397C"/>
    <w:rsid w:val="001A3AD2"/>
    <w:rsid w:val="001A411A"/>
    <w:rsid w:val="001A429C"/>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D6D"/>
    <w:rsid w:val="001B3120"/>
    <w:rsid w:val="001B3386"/>
    <w:rsid w:val="001B42EC"/>
    <w:rsid w:val="001B46EA"/>
    <w:rsid w:val="001B4C46"/>
    <w:rsid w:val="001B5626"/>
    <w:rsid w:val="001B56EE"/>
    <w:rsid w:val="001B57D6"/>
    <w:rsid w:val="001B6925"/>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578C"/>
    <w:rsid w:val="001C5F00"/>
    <w:rsid w:val="001C68A3"/>
    <w:rsid w:val="001C6962"/>
    <w:rsid w:val="001C6D1C"/>
    <w:rsid w:val="001C782A"/>
    <w:rsid w:val="001C7C81"/>
    <w:rsid w:val="001D08FF"/>
    <w:rsid w:val="001D0B65"/>
    <w:rsid w:val="001D0BA9"/>
    <w:rsid w:val="001D0CE5"/>
    <w:rsid w:val="001D22A8"/>
    <w:rsid w:val="001D27DC"/>
    <w:rsid w:val="001D3A7D"/>
    <w:rsid w:val="001D3CAE"/>
    <w:rsid w:val="001D431B"/>
    <w:rsid w:val="001D4D5C"/>
    <w:rsid w:val="001D519D"/>
    <w:rsid w:val="001D5650"/>
    <w:rsid w:val="001D62DB"/>
    <w:rsid w:val="001D6639"/>
    <w:rsid w:val="001D6817"/>
    <w:rsid w:val="001D6C8C"/>
    <w:rsid w:val="001D70A3"/>
    <w:rsid w:val="001D76D4"/>
    <w:rsid w:val="001D7FBA"/>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99E"/>
    <w:rsid w:val="001F0C13"/>
    <w:rsid w:val="001F240A"/>
    <w:rsid w:val="001F2A24"/>
    <w:rsid w:val="001F303B"/>
    <w:rsid w:val="001F364C"/>
    <w:rsid w:val="001F3C6B"/>
    <w:rsid w:val="001F3CA3"/>
    <w:rsid w:val="001F3DF5"/>
    <w:rsid w:val="001F4430"/>
    <w:rsid w:val="001F5146"/>
    <w:rsid w:val="001F60D9"/>
    <w:rsid w:val="001F6709"/>
    <w:rsid w:val="001F6828"/>
    <w:rsid w:val="001F6E20"/>
    <w:rsid w:val="001F6FFC"/>
    <w:rsid w:val="001F73A1"/>
    <w:rsid w:val="001F7AAE"/>
    <w:rsid w:val="001F7B91"/>
    <w:rsid w:val="001F7F84"/>
    <w:rsid w:val="00200264"/>
    <w:rsid w:val="00200780"/>
    <w:rsid w:val="00200C61"/>
    <w:rsid w:val="002016D2"/>
    <w:rsid w:val="0020194A"/>
    <w:rsid w:val="00201F84"/>
    <w:rsid w:val="002025F9"/>
    <w:rsid w:val="00202AA7"/>
    <w:rsid w:val="00204650"/>
    <w:rsid w:val="00204DF2"/>
    <w:rsid w:val="00204FD4"/>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4BF"/>
    <w:rsid w:val="002245BB"/>
    <w:rsid w:val="00224796"/>
    <w:rsid w:val="00224AEA"/>
    <w:rsid w:val="00224D4D"/>
    <w:rsid w:val="00224E8A"/>
    <w:rsid w:val="002255A5"/>
    <w:rsid w:val="002255EE"/>
    <w:rsid w:val="00226396"/>
    <w:rsid w:val="002265D1"/>
    <w:rsid w:val="00227757"/>
    <w:rsid w:val="00227E16"/>
    <w:rsid w:val="00227EDD"/>
    <w:rsid w:val="002300CB"/>
    <w:rsid w:val="002304E6"/>
    <w:rsid w:val="002317C7"/>
    <w:rsid w:val="0023193D"/>
    <w:rsid w:val="00231C06"/>
    <w:rsid w:val="00232B3A"/>
    <w:rsid w:val="00232BCC"/>
    <w:rsid w:val="00232E50"/>
    <w:rsid w:val="00232F37"/>
    <w:rsid w:val="00233419"/>
    <w:rsid w:val="002335F1"/>
    <w:rsid w:val="002336A1"/>
    <w:rsid w:val="00233889"/>
    <w:rsid w:val="00234125"/>
    <w:rsid w:val="002344C5"/>
    <w:rsid w:val="00234C70"/>
    <w:rsid w:val="00235D74"/>
    <w:rsid w:val="0023611D"/>
    <w:rsid w:val="00236144"/>
    <w:rsid w:val="00236A86"/>
    <w:rsid w:val="002373FB"/>
    <w:rsid w:val="00237752"/>
    <w:rsid w:val="00237DEE"/>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7155"/>
    <w:rsid w:val="00247852"/>
    <w:rsid w:val="00247F9D"/>
    <w:rsid w:val="00250DB3"/>
    <w:rsid w:val="002510F3"/>
    <w:rsid w:val="0025131A"/>
    <w:rsid w:val="0025146A"/>
    <w:rsid w:val="00251889"/>
    <w:rsid w:val="002526AA"/>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FE0"/>
    <w:rsid w:val="00266507"/>
    <w:rsid w:val="00266E0A"/>
    <w:rsid w:val="00266E1F"/>
    <w:rsid w:val="00267484"/>
    <w:rsid w:val="00267952"/>
    <w:rsid w:val="00267EF8"/>
    <w:rsid w:val="002703A8"/>
    <w:rsid w:val="002706D6"/>
    <w:rsid w:val="00270992"/>
    <w:rsid w:val="002709D2"/>
    <w:rsid w:val="00270C89"/>
    <w:rsid w:val="002710A1"/>
    <w:rsid w:val="002721C8"/>
    <w:rsid w:val="00272B77"/>
    <w:rsid w:val="00272DDD"/>
    <w:rsid w:val="00272EE5"/>
    <w:rsid w:val="00273108"/>
    <w:rsid w:val="00273E39"/>
    <w:rsid w:val="00273E7B"/>
    <w:rsid w:val="0027405B"/>
    <w:rsid w:val="002746F7"/>
    <w:rsid w:val="00274E01"/>
    <w:rsid w:val="00274E05"/>
    <w:rsid w:val="00274ECC"/>
    <w:rsid w:val="002754D1"/>
    <w:rsid w:val="00275E00"/>
    <w:rsid w:val="00276090"/>
    <w:rsid w:val="002763AB"/>
    <w:rsid w:val="002763BD"/>
    <w:rsid w:val="00277213"/>
    <w:rsid w:val="00277273"/>
    <w:rsid w:val="002779D9"/>
    <w:rsid w:val="00277B9E"/>
    <w:rsid w:val="00277C68"/>
    <w:rsid w:val="00280722"/>
    <w:rsid w:val="00280A28"/>
    <w:rsid w:val="00280C33"/>
    <w:rsid w:val="00281143"/>
    <w:rsid w:val="00281B3D"/>
    <w:rsid w:val="00281B8F"/>
    <w:rsid w:val="0028248E"/>
    <w:rsid w:val="00282591"/>
    <w:rsid w:val="00282CAB"/>
    <w:rsid w:val="00282F65"/>
    <w:rsid w:val="002835FF"/>
    <w:rsid w:val="00283AD7"/>
    <w:rsid w:val="00283B03"/>
    <w:rsid w:val="00284048"/>
    <w:rsid w:val="00284255"/>
    <w:rsid w:val="002846B1"/>
    <w:rsid w:val="00284B27"/>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9B4"/>
    <w:rsid w:val="002A1C28"/>
    <w:rsid w:val="002A22B1"/>
    <w:rsid w:val="002A2509"/>
    <w:rsid w:val="002A2D62"/>
    <w:rsid w:val="002A3B04"/>
    <w:rsid w:val="002A4AF5"/>
    <w:rsid w:val="002A57AB"/>
    <w:rsid w:val="002A58D6"/>
    <w:rsid w:val="002A5EF9"/>
    <w:rsid w:val="002A64E9"/>
    <w:rsid w:val="002A6563"/>
    <w:rsid w:val="002A668F"/>
    <w:rsid w:val="002A6F9F"/>
    <w:rsid w:val="002A7699"/>
    <w:rsid w:val="002A795B"/>
    <w:rsid w:val="002A7C84"/>
    <w:rsid w:val="002A7FA5"/>
    <w:rsid w:val="002B1708"/>
    <w:rsid w:val="002B28DF"/>
    <w:rsid w:val="002B3245"/>
    <w:rsid w:val="002B35C9"/>
    <w:rsid w:val="002B374B"/>
    <w:rsid w:val="002B3D3B"/>
    <w:rsid w:val="002B4167"/>
    <w:rsid w:val="002B42F3"/>
    <w:rsid w:val="002B4F7B"/>
    <w:rsid w:val="002B617B"/>
    <w:rsid w:val="002B6307"/>
    <w:rsid w:val="002B64DE"/>
    <w:rsid w:val="002B687A"/>
    <w:rsid w:val="002B6E2E"/>
    <w:rsid w:val="002B7065"/>
    <w:rsid w:val="002B7154"/>
    <w:rsid w:val="002B7510"/>
    <w:rsid w:val="002B75FF"/>
    <w:rsid w:val="002B7A67"/>
    <w:rsid w:val="002B7DDF"/>
    <w:rsid w:val="002B7E0E"/>
    <w:rsid w:val="002C07C6"/>
    <w:rsid w:val="002C0F7B"/>
    <w:rsid w:val="002C1076"/>
    <w:rsid w:val="002C2805"/>
    <w:rsid w:val="002C4761"/>
    <w:rsid w:val="002C4820"/>
    <w:rsid w:val="002C4B39"/>
    <w:rsid w:val="002C5347"/>
    <w:rsid w:val="002C5964"/>
    <w:rsid w:val="002C5B49"/>
    <w:rsid w:val="002C5BC4"/>
    <w:rsid w:val="002C5C42"/>
    <w:rsid w:val="002C5D4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423E"/>
    <w:rsid w:val="003048C9"/>
    <w:rsid w:val="0030581F"/>
    <w:rsid w:val="00305BFA"/>
    <w:rsid w:val="003063CA"/>
    <w:rsid w:val="003067EB"/>
    <w:rsid w:val="0030790D"/>
    <w:rsid w:val="00307D8F"/>
    <w:rsid w:val="00310A76"/>
    <w:rsid w:val="0031134D"/>
    <w:rsid w:val="00311D40"/>
    <w:rsid w:val="00312317"/>
    <w:rsid w:val="00312331"/>
    <w:rsid w:val="0031390F"/>
    <w:rsid w:val="00314BAF"/>
    <w:rsid w:val="003154B1"/>
    <w:rsid w:val="00315559"/>
    <w:rsid w:val="0031599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968"/>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F7"/>
    <w:rsid w:val="00346752"/>
    <w:rsid w:val="00346985"/>
    <w:rsid w:val="00346DA0"/>
    <w:rsid w:val="00347136"/>
    <w:rsid w:val="00347194"/>
    <w:rsid w:val="00347239"/>
    <w:rsid w:val="003472BD"/>
    <w:rsid w:val="00347388"/>
    <w:rsid w:val="00347407"/>
    <w:rsid w:val="00347C45"/>
    <w:rsid w:val="00350973"/>
    <w:rsid w:val="00350D93"/>
    <w:rsid w:val="003512CD"/>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851"/>
    <w:rsid w:val="0035794D"/>
    <w:rsid w:val="0036009D"/>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C90"/>
    <w:rsid w:val="00377D3B"/>
    <w:rsid w:val="00380CB2"/>
    <w:rsid w:val="00380E73"/>
    <w:rsid w:val="00380F77"/>
    <w:rsid w:val="00381206"/>
    <w:rsid w:val="0038216F"/>
    <w:rsid w:val="0038263D"/>
    <w:rsid w:val="00382936"/>
    <w:rsid w:val="00383C79"/>
    <w:rsid w:val="0038462D"/>
    <w:rsid w:val="00384FFC"/>
    <w:rsid w:val="003857C2"/>
    <w:rsid w:val="003859BF"/>
    <w:rsid w:val="00386E21"/>
    <w:rsid w:val="00387590"/>
    <w:rsid w:val="00387966"/>
    <w:rsid w:val="00387C2C"/>
    <w:rsid w:val="003902B5"/>
    <w:rsid w:val="00390509"/>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6390"/>
    <w:rsid w:val="003A7345"/>
    <w:rsid w:val="003A7D0C"/>
    <w:rsid w:val="003A7DC4"/>
    <w:rsid w:val="003B02BE"/>
    <w:rsid w:val="003B0429"/>
    <w:rsid w:val="003B054B"/>
    <w:rsid w:val="003B074A"/>
    <w:rsid w:val="003B1566"/>
    <w:rsid w:val="003B1983"/>
    <w:rsid w:val="003B1C43"/>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2B"/>
    <w:rsid w:val="003D19D7"/>
    <w:rsid w:val="003D1C71"/>
    <w:rsid w:val="003D1C82"/>
    <w:rsid w:val="003D1EA3"/>
    <w:rsid w:val="003D1FE8"/>
    <w:rsid w:val="003D2459"/>
    <w:rsid w:val="003D2976"/>
    <w:rsid w:val="003D2B51"/>
    <w:rsid w:val="003D2CE8"/>
    <w:rsid w:val="003D2D61"/>
    <w:rsid w:val="003D40DF"/>
    <w:rsid w:val="003D424B"/>
    <w:rsid w:val="003D436C"/>
    <w:rsid w:val="003D4B0D"/>
    <w:rsid w:val="003D4BC3"/>
    <w:rsid w:val="003D4F93"/>
    <w:rsid w:val="003D50B6"/>
    <w:rsid w:val="003D5302"/>
    <w:rsid w:val="003D5844"/>
    <w:rsid w:val="003D5A0D"/>
    <w:rsid w:val="003D6254"/>
    <w:rsid w:val="003D6630"/>
    <w:rsid w:val="003D67D9"/>
    <w:rsid w:val="003D6AF4"/>
    <w:rsid w:val="003D6D42"/>
    <w:rsid w:val="003D7597"/>
    <w:rsid w:val="003E050D"/>
    <w:rsid w:val="003E06ED"/>
    <w:rsid w:val="003E07AA"/>
    <w:rsid w:val="003E0ABD"/>
    <w:rsid w:val="003E1348"/>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46A"/>
    <w:rsid w:val="004025BA"/>
    <w:rsid w:val="00402DEA"/>
    <w:rsid w:val="0040309B"/>
    <w:rsid w:val="004036F6"/>
    <w:rsid w:val="00403E06"/>
    <w:rsid w:val="00403E86"/>
    <w:rsid w:val="00403F3B"/>
    <w:rsid w:val="004040B0"/>
    <w:rsid w:val="004044A4"/>
    <w:rsid w:val="00404A2A"/>
    <w:rsid w:val="00404BD0"/>
    <w:rsid w:val="00405978"/>
    <w:rsid w:val="00405A32"/>
    <w:rsid w:val="00405EED"/>
    <w:rsid w:val="00406757"/>
    <w:rsid w:val="004068CA"/>
    <w:rsid w:val="00406FD8"/>
    <w:rsid w:val="004077C4"/>
    <w:rsid w:val="00407A10"/>
    <w:rsid w:val="00407CF7"/>
    <w:rsid w:val="00410160"/>
    <w:rsid w:val="00410D56"/>
    <w:rsid w:val="00411D74"/>
    <w:rsid w:val="00412726"/>
    <w:rsid w:val="004127EC"/>
    <w:rsid w:val="00412A84"/>
    <w:rsid w:val="004132E7"/>
    <w:rsid w:val="004138A6"/>
    <w:rsid w:val="00413EB8"/>
    <w:rsid w:val="00414167"/>
    <w:rsid w:val="004145D0"/>
    <w:rsid w:val="00414842"/>
    <w:rsid w:val="00414B07"/>
    <w:rsid w:val="00414B4F"/>
    <w:rsid w:val="00415FC3"/>
    <w:rsid w:val="0041610A"/>
    <w:rsid w:val="00416460"/>
    <w:rsid w:val="004164D6"/>
    <w:rsid w:val="0041676B"/>
    <w:rsid w:val="004169EC"/>
    <w:rsid w:val="0041707C"/>
    <w:rsid w:val="004173D0"/>
    <w:rsid w:val="004178CD"/>
    <w:rsid w:val="0041791C"/>
    <w:rsid w:val="00417B5B"/>
    <w:rsid w:val="004206D2"/>
    <w:rsid w:val="00420F96"/>
    <w:rsid w:val="0042148A"/>
    <w:rsid w:val="00421D77"/>
    <w:rsid w:val="00421DB4"/>
    <w:rsid w:val="004221C7"/>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3EE7"/>
    <w:rsid w:val="00434257"/>
    <w:rsid w:val="00434B5D"/>
    <w:rsid w:val="00434F2E"/>
    <w:rsid w:val="00435D45"/>
    <w:rsid w:val="00436121"/>
    <w:rsid w:val="00436526"/>
    <w:rsid w:val="00436D66"/>
    <w:rsid w:val="0044060D"/>
    <w:rsid w:val="00440F9B"/>
    <w:rsid w:val="0044155C"/>
    <w:rsid w:val="00441561"/>
    <w:rsid w:val="00441746"/>
    <w:rsid w:val="004418D0"/>
    <w:rsid w:val="00442403"/>
    <w:rsid w:val="00442478"/>
    <w:rsid w:val="00442FDB"/>
    <w:rsid w:val="00443644"/>
    <w:rsid w:val="0044377D"/>
    <w:rsid w:val="00444424"/>
    <w:rsid w:val="004445E7"/>
    <w:rsid w:val="00445661"/>
    <w:rsid w:val="004456DC"/>
    <w:rsid w:val="00445B9F"/>
    <w:rsid w:val="004473BF"/>
    <w:rsid w:val="0044761F"/>
    <w:rsid w:val="004503DA"/>
    <w:rsid w:val="00450647"/>
    <w:rsid w:val="004506D5"/>
    <w:rsid w:val="004508B6"/>
    <w:rsid w:val="00450CAD"/>
    <w:rsid w:val="00450EC1"/>
    <w:rsid w:val="004539AA"/>
    <w:rsid w:val="00453E4C"/>
    <w:rsid w:val="00454946"/>
    <w:rsid w:val="0045514B"/>
    <w:rsid w:val="00455529"/>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3D71"/>
    <w:rsid w:val="00464551"/>
    <w:rsid w:val="00464629"/>
    <w:rsid w:val="004653A4"/>
    <w:rsid w:val="00465EE5"/>
    <w:rsid w:val="00466405"/>
    <w:rsid w:val="00466A54"/>
    <w:rsid w:val="0046756F"/>
    <w:rsid w:val="00467728"/>
    <w:rsid w:val="0046791B"/>
    <w:rsid w:val="00467D01"/>
    <w:rsid w:val="00471968"/>
    <w:rsid w:val="00471EA7"/>
    <w:rsid w:val="00472AF4"/>
    <w:rsid w:val="00472BC4"/>
    <w:rsid w:val="00472C88"/>
    <w:rsid w:val="00472F18"/>
    <w:rsid w:val="004739EF"/>
    <w:rsid w:val="00473C8F"/>
    <w:rsid w:val="00474527"/>
    <w:rsid w:val="004745AF"/>
    <w:rsid w:val="004747D4"/>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B11"/>
    <w:rsid w:val="00496CE1"/>
    <w:rsid w:val="00497046"/>
    <w:rsid w:val="004973D7"/>
    <w:rsid w:val="00497425"/>
    <w:rsid w:val="00497CFC"/>
    <w:rsid w:val="00497D19"/>
    <w:rsid w:val="004A049A"/>
    <w:rsid w:val="004A1434"/>
    <w:rsid w:val="004A1D06"/>
    <w:rsid w:val="004A1F79"/>
    <w:rsid w:val="004A2007"/>
    <w:rsid w:val="004A2034"/>
    <w:rsid w:val="004A298B"/>
    <w:rsid w:val="004A3B24"/>
    <w:rsid w:val="004A3CBA"/>
    <w:rsid w:val="004A4041"/>
    <w:rsid w:val="004A46CC"/>
    <w:rsid w:val="004A4911"/>
    <w:rsid w:val="004A49B9"/>
    <w:rsid w:val="004A4C61"/>
    <w:rsid w:val="004A5140"/>
    <w:rsid w:val="004A531E"/>
    <w:rsid w:val="004A54D7"/>
    <w:rsid w:val="004A5679"/>
    <w:rsid w:val="004A5E11"/>
    <w:rsid w:val="004A606F"/>
    <w:rsid w:val="004A616F"/>
    <w:rsid w:val="004A618F"/>
    <w:rsid w:val="004A6466"/>
    <w:rsid w:val="004A6C86"/>
    <w:rsid w:val="004A6CE4"/>
    <w:rsid w:val="004A7C03"/>
    <w:rsid w:val="004A7CB6"/>
    <w:rsid w:val="004B11AB"/>
    <w:rsid w:val="004B12B7"/>
    <w:rsid w:val="004B14A6"/>
    <w:rsid w:val="004B173C"/>
    <w:rsid w:val="004B1F1F"/>
    <w:rsid w:val="004B38EE"/>
    <w:rsid w:val="004B4384"/>
    <w:rsid w:val="004B4FFD"/>
    <w:rsid w:val="004B53E6"/>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521"/>
    <w:rsid w:val="004D6553"/>
    <w:rsid w:val="004D6FDB"/>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4F7F92"/>
    <w:rsid w:val="00502648"/>
    <w:rsid w:val="005028A6"/>
    <w:rsid w:val="00502A77"/>
    <w:rsid w:val="0050343D"/>
    <w:rsid w:val="005035DD"/>
    <w:rsid w:val="0050375E"/>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A9D"/>
    <w:rsid w:val="00525BD3"/>
    <w:rsid w:val="00525D08"/>
    <w:rsid w:val="005260D8"/>
    <w:rsid w:val="005263F5"/>
    <w:rsid w:val="00526B00"/>
    <w:rsid w:val="00526C31"/>
    <w:rsid w:val="00526EBE"/>
    <w:rsid w:val="0052720E"/>
    <w:rsid w:val="0052795D"/>
    <w:rsid w:val="00527CD4"/>
    <w:rsid w:val="00530526"/>
    <w:rsid w:val="005309BA"/>
    <w:rsid w:val="00530F71"/>
    <w:rsid w:val="0053139E"/>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11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404E"/>
    <w:rsid w:val="005544A4"/>
    <w:rsid w:val="00554970"/>
    <w:rsid w:val="005557D5"/>
    <w:rsid w:val="005557FA"/>
    <w:rsid w:val="00555E6F"/>
    <w:rsid w:val="00556189"/>
    <w:rsid w:val="0055628F"/>
    <w:rsid w:val="005563BC"/>
    <w:rsid w:val="00556C5C"/>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FB"/>
    <w:rsid w:val="0056520A"/>
    <w:rsid w:val="005652B0"/>
    <w:rsid w:val="005655F8"/>
    <w:rsid w:val="00565CAE"/>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3D9A"/>
    <w:rsid w:val="00573EA6"/>
    <w:rsid w:val="005743DA"/>
    <w:rsid w:val="00574752"/>
    <w:rsid w:val="00574AC5"/>
    <w:rsid w:val="00574D00"/>
    <w:rsid w:val="005752B8"/>
    <w:rsid w:val="005752E0"/>
    <w:rsid w:val="00575791"/>
    <w:rsid w:val="00576253"/>
    <w:rsid w:val="005764B4"/>
    <w:rsid w:val="00576AFA"/>
    <w:rsid w:val="00577329"/>
    <w:rsid w:val="00577450"/>
    <w:rsid w:val="0057766C"/>
    <w:rsid w:val="005776D0"/>
    <w:rsid w:val="005779A5"/>
    <w:rsid w:val="00577C36"/>
    <w:rsid w:val="00580EE1"/>
    <w:rsid w:val="0058112B"/>
    <w:rsid w:val="00581427"/>
    <w:rsid w:val="0058162C"/>
    <w:rsid w:val="00581694"/>
    <w:rsid w:val="0058182D"/>
    <w:rsid w:val="00581844"/>
    <w:rsid w:val="00582010"/>
    <w:rsid w:val="0058241D"/>
    <w:rsid w:val="00582696"/>
    <w:rsid w:val="00582B72"/>
    <w:rsid w:val="00582BC4"/>
    <w:rsid w:val="00582BDE"/>
    <w:rsid w:val="0058469A"/>
    <w:rsid w:val="00584EAE"/>
    <w:rsid w:val="00585552"/>
    <w:rsid w:val="0058614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D91"/>
    <w:rsid w:val="005B7DE0"/>
    <w:rsid w:val="005C00EC"/>
    <w:rsid w:val="005C0191"/>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4B2D"/>
    <w:rsid w:val="005D4EE3"/>
    <w:rsid w:val="005D51D9"/>
    <w:rsid w:val="005D5451"/>
    <w:rsid w:val="005D6000"/>
    <w:rsid w:val="005D604F"/>
    <w:rsid w:val="005D670E"/>
    <w:rsid w:val="005D7B9B"/>
    <w:rsid w:val="005E02F1"/>
    <w:rsid w:val="005E051A"/>
    <w:rsid w:val="005E1B57"/>
    <w:rsid w:val="005E215D"/>
    <w:rsid w:val="005E3330"/>
    <w:rsid w:val="005E37DE"/>
    <w:rsid w:val="005E421D"/>
    <w:rsid w:val="005E44E8"/>
    <w:rsid w:val="005E4740"/>
    <w:rsid w:val="005E5BF8"/>
    <w:rsid w:val="005E5E18"/>
    <w:rsid w:val="005E6061"/>
    <w:rsid w:val="005E6319"/>
    <w:rsid w:val="005E643E"/>
    <w:rsid w:val="005E6851"/>
    <w:rsid w:val="005E6C97"/>
    <w:rsid w:val="005E6F58"/>
    <w:rsid w:val="005E7D55"/>
    <w:rsid w:val="005F0693"/>
    <w:rsid w:val="005F1143"/>
    <w:rsid w:val="005F12FA"/>
    <w:rsid w:val="005F16AB"/>
    <w:rsid w:val="005F1AB2"/>
    <w:rsid w:val="005F1E04"/>
    <w:rsid w:val="005F243B"/>
    <w:rsid w:val="005F3291"/>
    <w:rsid w:val="005F3BBA"/>
    <w:rsid w:val="005F3C3C"/>
    <w:rsid w:val="005F429B"/>
    <w:rsid w:val="005F4D43"/>
    <w:rsid w:val="005F4F3D"/>
    <w:rsid w:val="005F5C6C"/>
    <w:rsid w:val="005F5EA3"/>
    <w:rsid w:val="005F775A"/>
    <w:rsid w:val="005F7D1A"/>
    <w:rsid w:val="005F7F8E"/>
    <w:rsid w:val="00600867"/>
    <w:rsid w:val="006008A0"/>
    <w:rsid w:val="006008AF"/>
    <w:rsid w:val="00600C9F"/>
    <w:rsid w:val="00601351"/>
    <w:rsid w:val="006017E0"/>
    <w:rsid w:val="00602261"/>
    <w:rsid w:val="0060226D"/>
    <w:rsid w:val="006022F1"/>
    <w:rsid w:val="00602CB7"/>
    <w:rsid w:val="00602F9D"/>
    <w:rsid w:val="006038C1"/>
    <w:rsid w:val="0060536C"/>
    <w:rsid w:val="00605F7E"/>
    <w:rsid w:val="006062A4"/>
    <w:rsid w:val="00606405"/>
    <w:rsid w:val="00606A3A"/>
    <w:rsid w:val="00606BC7"/>
    <w:rsid w:val="00607315"/>
    <w:rsid w:val="006073E6"/>
    <w:rsid w:val="0060788D"/>
    <w:rsid w:val="00607F3A"/>
    <w:rsid w:val="00610E17"/>
    <w:rsid w:val="00610EEA"/>
    <w:rsid w:val="006112F2"/>
    <w:rsid w:val="006114E9"/>
    <w:rsid w:val="006115B5"/>
    <w:rsid w:val="006115F9"/>
    <w:rsid w:val="00611CAA"/>
    <w:rsid w:val="00611E51"/>
    <w:rsid w:val="0061250D"/>
    <w:rsid w:val="0061357E"/>
    <w:rsid w:val="006140FA"/>
    <w:rsid w:val="00614307"/>
    <w:rsid w:val="00614746"/>
    <w:rsid w:val="006147A3"/>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8C0"/>
    <w:rsid w:val="00622962"/>
    <w:rsid w:val="00623209"/>
    <w:rsid w:val="006236CF"/>
    <w:rsid w:val="00623704"/>
    <w:rsid w:val="00623D70"/>
    <w:rsid w:val="0062459E"/>
    <w:rsid w:val="00624A78"/>
    <w:rsid w:val="00624B0B"/>
    <w:rsid w:val="00624DC2"/>
    <w:rsid w:val="00624E18"/>
    <w:rsid w:val="006255F4"/>
    <w:rsid w:val="00625919"/>
    <w:rsid w:val="00625C2A"/>
    <w:rsid w:val="00626463"/>
    <w:rsid w:val="006266E4"/>
    <w:rsid w:val="0062736D"/>
    <w:rsid w:val="00627B35"/>
    <w:rsid w:val="00627C7E"/>
    <w:rsid w:val="00630662"/>
    <w:rsid w:val="00631B15"/>
    <w:rsid w:val="00631C47"/>
    <w:rsid w:val="00631EA1"/>
    <w:rsid w:val="0063226E"/>
    <w:rsid w:val="006325AF"/>
    <w:rsid w:val="006327CF"/>
    <w:rsid w:val="006327E6"/>
    <w:rsid w:val="006328F5"/>
    <w:rsid w:val="006329AE"/>
    <w:rsid w:val="006329C7"/>
    <w:rsid w:val="00633B83"/>
    <w:rsid w:val="00633DAC"/>
    <w:rsid w:val="00634E49"/>
    <w:rsid w:val="006357A9"/>
    <w:rsid w:val="00635B64"/>
    <w:rsid w:val="006368D7"/>
    <w:rsid w:val="0063694E"/>
    <w:rsid w:val="00636BED"/>
    <w:rsid w:val="00636C0F"/>
    <w:rsid w:val="006375FE"/>
    <w:rsid w:val="00637A59"/>
    <w:rsid w:val="00637DE4"/>
    <w:rsid w:val="006401E5"/>
    <w:rsid w:val="00640205"/>
    <w:rsid w:val="00640289"/>
    <w:rsid w:val="00640326"/>
    <w:rsid w:val="00640413"/>
    <w:rsid w:val="00640A58"/>
    <w:rsid w:val="0064173D"/>
    <w:rsid w:val="0064241F"/>
    <w:rsid w:val="006424D6"/>
    <w:rsid w:val="00642A8B"/>
    <w:rsid w:val="00642FB0"/>
    <w:rsid w:val="006433ED"/>
    <w:rsid w:val="00643753"/>
    <w:rsid w:val="006438A6"/>
    <w:rsid w:val="00644A67"/>
    <w:rsid w:val="00644FA4"/>
    <w:rsid w:val="006451E8"/>
    <w:rsid w:val="006457E8"/>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72A3"/>
    <w:rsid w:val="0065738A"/>
    <w:rsid w:val="006577A2"/>
    <w:rsid w:val="006600BF"/>
    <w:rsid w:val="00660B38"/>
    <w:rsid w:val="00660F15"/>
    <w:rsid w:val="006620EF"/>
    <w:rsid w:val="006621C0"/>
    <w:rsid w:val="006623B0"/>
    <w:rsid w:val="00662B41"/>
    <w:rsid w:val="006639B8"/>
    <w:rsid w:val="00664561"/>
    <w:rsid w:val="0066562F"/>
    <w:rsid w:val="00665FF9"/>
    <w:rsid w:val="00666AC8"/>
    <w:rsid w:val="00667313"/>
    <w:rsid w:val="006678DA"/>
    <w:rsid w:val="00667A53"/>
    <w:rsid w:val="00670284"/>
    <w:rsid w:val="006705A5"/>
    <w:rsid w:val="0067095A"/>
    <w:rsid w:val="0067100F"/>
    <w:rsid w:val="006716B6"/>
    <w:rsid w:val="006719C8"/>
    <w:rsid w:val="0067210F"/>
    <w:rsid w:val="00672FF6"/>
    <w:rsid w:val="00673478"/>
    <w:rsid w:val="006739C3"/>
    <w:rsid w:val="00673AFE"/>
    <w:rsid w:val="0067438F"/>
    <w:rsid w:val="00674670"/>
    <w:rsid w:val="00674BCE"/>
    <w:rsid w:val="00674FB6"/>
    <w:rsid w:val="00675571"/>
    <w:rsid w:val="00676BCF"/>
    <w:rsid w:val="00676BDC"/>
    <w:rsid w:val="00676C50"/>
    <w:rsid w:val="00676D26"/>
    <w:rsid w:val="00676E31"/>
    <w:rsid w:val="00676F77"/>
    <w:rsid w:val="006770B3"/>
    <w:rsid w:val="0067737B"/>
    <w:rsid w:val="00677767"/>
    <w:rsid w:val="00680C8B"/>
    <w:rsid w:val="00680D0B"/>
    <w:rsid w:val="00680E39"/>
    <w:rsid w:val="00681189"/>
    <w:rsid w:val="0068166A"/>
    <w:rsid w:val="00681BA3"/>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23CE"/>
    <w:rsid w:val="00692491"/>
    <w:rsid w:val="006928BC"/>
    <w:rsid w:val="00692BBE"/>
    <w:rsid w:val="00692DD1"/>
    <w:rsid w:val="00692EEF"/>
    <w:rsid w:val="00693310"/>
    <w:rsid w:val="006939A5"/>
    <w:rsid w:val="0069425A"/>
    <w:rsid w:val="00694363"/>
    <w:rsid w:val="00694449"/>
    <w:rsid w:val="006945CA"/>
    <w:rsid w:val="006945CD"/>
    <w:rsid w:val="00694A32"/>
    <w:rsid w:val="0069512A"/>
    <w:rsid w:val="00695D78"/>
    <w:rsid w:val="00695F9E"/>
    <w:rsid w:val="00696B30"/>
    <w:rsid w:val="00696D46"/>
    <w:rsid w:val="00696EC9"/>
    <w:rsid w:val="006972A2"/>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9E4"/>
    <w:rsid w:val="006B1F58"/>
    <w:rsid w:val="006B227E"/>
    <w:rsid w:val="006B280D"/>
    <w:rsid w:val="006B2B96"/>
    <w:rsid w:val="006B317A"/>
    <w:rsid w:val="006B33FB"/>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C7FDB"/>
    <w:rsid w:val="006D026A"/>
    <w:rsid w:val="006D02FC"/>
    <w:rsid w:val="006D0381"/>
    <w:rsid w:val="006D062B"/>
    <w:rsid w:val="006D1787"/>
    <w:rsid w:val="006D17A6"/>
    <w:rsid w:val="006D1938"/>
    <w:rsid w:val="006D1D9C"/>
    <w:rsid w:val="006D2330"/>
    <w:rsid w:val="006D2BCA"/>
    <w:rsid w:val="006D2E1C"/>
    <w:rsid w:val="006D2F8B"/>
    <w:rsid w:val="006D3B5E"/>
    <w:rsid w:val="006D482A"/>
    <w:rsid w:val="006D4D04"/>
    <w:rsid w:val="006D565B"/>
    <w:rsid w:val="006D6107"/>
    <w:rsid w:val="006D6176"/>
    <w:rsid w:val="006D6574"/>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19D"/>
    <w:rsid w:val="006E466C"/>
    <w:rsid w:val="006E479D"/>
    <w:rsid w:val="006E4B36"/>
    <w:rsid w:val="006E4FF0"/>
    <w:rsid w:val="006E531D"/>
    <w:rsid w:val="006E64A2"/>
    <w:rsid w:val="006E6C06"/>
    <w:rsid w:val="006E7454"/>
    <w:rsid w:val="006E753F"/>
    <w:rsid w:val="006E76EE"/>
    <w:rsid w:val="006E7AFE"/>
    <w:rsid w:val="006E7C56"/>
    <w:rsid w:val="006F0C8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EB6"/>
    <w:rsid w:val="007121EF"/>
    <w:rsid w:val="007122CF"/>
    <w:rsid w:val="00712361"/>
    <w:rsid w:val="007123BC"/>
    <w:rsid w:val="00713278"/>
    <w:rsid w:val="00713EF7"/>
    <w:rsid w:val="00713FBA"/>
    <w:rsid w:val="007151CF"/>
    <w:rsid w:val="007156C6"/>
    <w:rsid w:val="007156E3"/>
    <w:rsid w:val="007158DD"/>
    <w:rsid w:val="007166AE"/>
    <w:rsid w:val="00717328"/>
    <w:rsid w:val="00720C57"/>
    <w:rsid w:val="00720E90"/>
    <w:rsid w:val="00721741"/>
    <w:rsid w:val="0072184C"/>
    <w:rsid w:val="00721EF6"/>
    <w:rsid w:val="00722340"/>
    <w:rsid w:val="007223B7"/>
    <w:rsid w:val="007228D4"/>
    <w:rsid w:val="00723679"/>
    <w:rsid w:val="00723D18"/>
    <w:rsid w:val="0072500F"/>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EDD"/>
    <w:rsid w:val="0073389C"/>
    <w:rsid w:val="00733BAF"/>
    <w:rsid w:val="00733DFB"/>
    <w:rsid w:val="0073418C"/>
    <w:rsid w:val="00734E0B"/>
    <w:rsid w:val="007352BE"/>
    <w:rsid w:val="007355D0"/>
    <w:rsid w:val="00736511"/>
    <w:rsid w:val="00736F83"/>
    <w:rsid w:val="00736FD4"/>
    <w:rsid w:val="00737589"/>
    <w:rsid w:val="00737592"/>
    <w:rsid w:val="00737A7E"/>
    <w:rsid w:val="00737DD2"/>
    <w:rsid w:val="007403EA"/>
    <w:rsid w:val="0074051A"/>
    <w:rsid w:val="00740565"/>
    <w:rsid w:val="0074076F"/>
    <w:rsid w:val="0074082C"/>
    <w:rsid w:val="00740B7A"/>
    <w:rsid w:val="0074146A"/>
    <w:rsid w:val="00741583"/>
    <w:rsid w:val="00742256"/>
    <w:rsid w:val="00742CF3"/>
    <w:rsid w:val="00743316"/>
    <w:rsid w:val="00743C38"/>
    <w:rsid w:val="00744070"/>
    <w:rsid w:val="007440D5"/>
    <w:rsid w:val="00744155"/>
    <w:rsid w:val="0074460B"/>
    <w:rsid w:val="007447EB"/>
    <w:rsid w:val="007448DF"/>
    <w:rsid w:val="00744E05"/>
    <w:rsid w:val="00745F4B"/>
    <w:rsid w:val="007461FA"/>
    <w:rsid w:val="007466F9"/>
    <w:rsid w:val="00746F0F"/>
    <w:rsid w:val="00747E72"/>
    <w:rsid w:val="00747F97"/>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4FE6"/>
    <w:rsid w:val="00755063"/>
    <w:rsid w:val="007556CE"/>
    <w:rsid w:val="00755CCA"/>
    <w:rsid w:val="0075678A"/>
    <w:rsid w:val="007578C5"/>
    <w:rsid w:val="00757F37"/>
    <w:rsid w:val="0076012A"/>
    <w:rsid w:val="00760222"/>
    <w:rsid w:val="0076110D"/>
    <w:rsid w:val="0076115B"/>
    <w:rsid w:val="00761383"/>
    <w:rsid w:val="00761C4C"/>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AD"/>
    <w:rsid w:val="007714EE"/>
    <w:rsid w:val="0077163E"/>
    <w:rsid w:val="00771817"/>
    <w:rsid w:val="00771D73"/>
    <w:rsid w:val="00772344"/>
    <w:rsid w:val="007725CE"/>
    <w:rsid w:val="00772F95"/>
    <w:rsid w:val="007738BC"/>
    <w:rsid w:val="00773E5D"/>
    <w:rsid w:val="0077462E"/>
    <w:rsid w:val="00775636"/>
    <w:rsid w:val="00775CFE"/>
    <w:rsid w:val="007763FE"/>
    <w:rsid w:val="007765C4"/>
    <w:rsid w:val="00776697"/>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14FA"/>
    <w:rsid w:val="007B1C86"/>
    <w:rsid w:val="007B2216"/>
    <w:rsid w:val="007B2419"/>
    <w:rsid w:val="007B29C4"/>
    <w:rsid w:val="007B3007"/>
    <w:rsid w:val="007B32CB"/>
    <w:rsid w:val="007B3C6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80"/>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80B"/>
    <w:rsid w:val="007D4E7A"/>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CD7"/>
    <w:rsid w:val="007E1EA9"/>
    <w:rsid w:val="007E216F"/>
    <w:rsid w:val="007E243E"/>
    <w:rsid w:val="007E247B"/>
    <w:rsid w:val="007E2E5E"/>
    <w:rsid w:val="007E3782"/>
    <w:rsid w:val="007E37BB"/>
    <w:rsid w:val="007E3869"/>
    <w:rsid w:val="007E436B"/>
    <w:rsid w:val="007E4F7E"/>
    <w:rsid w:val="007E5D8D"/>
    <w:rsid w:val="007E6877"/>
    <w:rsid w:val="007E7D6C"/>
    <w:rsid w:val="007F00D1"/>
    <w:rsid w:val="007F01C4"/>
    <w:rsid w:val="007F11EE"/>
    <w:rsid w:val="007F133F"/>
    <w:rsid w:val="007F17A2"/>
    <w:rsid w:val="007F24A3"/>
    <w:rsid w:val="007F2BF8"/>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FD0"/>
    <w:rsid w:val="00807BB1"/>
    <w:rsid w:val="00810201"/>
    <w:rsid w:val="00810AC0"/>
    <w:rsid w:val="00811FC2"/>
    <w:rsid w:val="008121D0"/>
    <w:rsid w:val="00812984"/>
    <w:rsid w:val="00812B59"/>
    <w:rsid w:val="00813C9C"/>
    <w:rsid w:val="0081409F"/>
    <w:rsid w:val="00814670"/>
    <w:rsid w:val="0081492E"/>
    <w:rsid w:val="00814B1D"/>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ED6"/>
    <w:rsid w:val="00832FAC"/>
    <w:rsid w:val="00833A5F"/>
    <w:rsid w:val="00833C33"/>
    <w:rsid w:val="008350B5"/>
    <w:rsid w:val="0083514B"/>
    <w:rsid w:val="00836462"/>
    <w:rsid w:val="00836835"/>
    <w:rsid w:val="008368CE"/>
    <w:rsid w:val="00836B04"/>
    <w:rsid w:val="00837135"/>
    <w:rsid w:val="0083730A"/>
    <w:rsid w:val="00837FA0"/>
    <w:rsid w:val="008400AB"/>
    <w:rsid w:val="008404E8"/>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621D"/>
    <w:rsid w:val="00846426"/>
    <w:rsid w:val="00846844"/>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DDD"/>
    <w:rsid w:val="00855FBF"/>
    <w:rsid w:val="0085627A"/>
    <w:rsid w:val="0085688E"/>
    <w:rsid w:val="00856B36"/>
    <w:rsid w:val="00856E82"/>
    <w:rsid w:val="00857029"/>
    <w:rsid w:val="0085763C"/>
    <w:rsid w:val="00857ADC"/>
    <w:rsid w:val="00860775"/>
    <w:rsid w:val="008609DD"/>
    <w:rsid w:val="00860B07"/>
    <w:rsid w:val="00861061"/>
    <w:rsid w:val="008611DB"/>
    <w:rsid w:val="0086126D"/>
    <w:rsid w:val="00861D37"/>
    <w:rsid w:val="00862116"/>
    <w:rsid w:val="008624EB"/>
    <w:rsid w:val="00863D7C"/>
    <w:rsid w:val="00864433"/>
    <w:rsid w:val="008646BC"/>
    <w:rsid w:val="00864DCA"/>
    <w:rsid w:val="00865414"/>
    <w:rsid w:val="00865602"/>
    <w:rsid w:val="0086577C"/>
    <w:rsid w:val="0086688B"/>
    <w:rsid w:val="00866C54"/>
    <w:rsid w:val="00866E63"/>
    <w:rsid w:val="00867253"/>
    <w:rsid w:val="00867D1D"/>
    <w:rsid w:val="00867FF7"/>
    <w:rsid w:val="0087003B"/>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B8E"/>
    <w:rsid w:val="00875E04"/>
    <w:rsid w:val="00875E6E"/>
    <w:rsid w:val="00876669"/>
    <w:rsid w:val="00876C4A"/>
    <w:rsid w:val="00877020"/>
    <w:rsid w:val="00877323"/>
    <w:rsid w:val="00877685"/>
    <w:rsid w:val="00877A6D"/>
    <w:rsid w:val="00877ACC"/>
    <w:rsid w:val="00877B59"/>
    <w:rsid w:val="00880045"/>
    <w:rsid w:val="008813EE"/>
    <w:rsid w:val="008821C9"/>
    <w:rsid w:val="00882DE8"/>
    <w:rsid w:val="008831F4"/>
    <w:rsid w:val="008832B5"/>
    <w:rsid w:val="0088392D"/>
    <w:rsid w:val="00883C93"/>
    <w:rsid w:val="00884F3E"/>
    <w:rsid w:val="00885064"/>
    <w:rsid w:val="00886D5D"/>
    <w:rsid w:val="008870BC"/>
    <w:rsid w:val="008879F8"/>
    <w:rsid w:val="0089027E"/>
    <w:rsid w:val="008905FD"/>
    <w:rsid w:val="008915B6"/>
    <w:rsid w:val="00891AE5"/>
    <w:rsid w:val="00891EB7"/>
    <w:rsid w:val="0089237A"/>
    <w:rsid w:val="00892B23"/>
    <w:rsid w:val="00892D55"/>
    <w:rsid w:val="00892F5D"/>
    <w:rsid w:val="0089343C"/>
    <w:rsid w:val="00893531"/>
    <w:rsid w:val="0089425F"/>
    <w:rsid w:val="00894819"/>
    <w:rsid w:val="00894A29"/>
    <w:rsid w:val="00894D05"/>
    <w:rsid w:val="00895CB0"/>
    <w:rsid w:val="00895EFD"/>
    <w:rsid w:val="00896742"/>
    <w:rsid w:val="00896953"/>
    <w:rsid w:val="008A09EC"/>
    <w:rsid w:val="008A0B25"/>
    <w:rsid w:val="008A0C3A"/>
    <w:rsid w:val="008A1A13"/>
    <w:rsid w:val="008A213D"/>
    <w:rsid w:val="008A2C57"/>
    <w:rsid w:val="008A2F9E"/>
    <w:rsid w:val="008A49CF"/>
    <w:rsid w:val="008A522F"/>
    <w:rsid w:val="008A5331"/>
    <w:rsid w:val="008A54A2"/>
    <w:rsid w:val="008A576C"/>
    <w:rsid w:val="008A6289"/>
    <w:rsid w:val="008A62E7"/>
    <w:rsid w:val="008A63FB"/>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8F5"/>
    <w:rsid w:val="008C290B"/>
    <w:rsid w:val="008C2938"/>
    <w:rsid w:val="008C3017"/>
    <w:rsid w:val="008C3256"/>
    <w:rsid w:val="008C35E7"/>
    <w:rsid w:val="008C3B3D"/>
    <w:rsid w:val="008C3FA4"/>
    <w:rsid w:val="008C4194"/>
    <w:rsid w:val="008C4814"/>
    <w:rsid w:val="008C4B84"/>
    <w:rsid w:val="008C55A0"/>
    <w:rsid w:val="008C57D2"/>
    <w:rsid w:val="008C5EDC"/>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EDD"/>
    <w:rsid w:val="008E1016"/>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300"/>
    <w:rsid w:val="008E7432"/>
    <w:rsid w:val="008E7ED1"/>
    <w:rsid w:val="008F00FE"/>
    <w:rsid w:val="008F0217"/>
    <w:rsid w:val="008F0BE9"/>
    <w:rsid w:val="008F0DFC"/>
    <w:rsid w:val="008F11D8"/>
    <w:rsid w:val="008F126A"/>
    <w:rsid w:val="008F1923"/>
    <w:rsid w:val="008F19C3"/>
    <w:rsid w:val="008F1E1B"/>
    <w:rsid w:val="008F2496"/>
    <w:rsid w:val="008F261A"/>
    <w:rsid w:val="008F2861"/>
    <w:rsid w:val="008F2958"/>
    <w:rsid w:val="008F2E18"/>
    <w:rsid w:val="008F34DC"/>
    <w:rsid w:val="008F3850"/>
    <w:rsid w:val="008F3E50"/>
    <w:rsid w:val="008F4188"/>
    <w:rsid w:val="008F4189"/>
    <w:rsid w:val="008F4C12"/>
    <w:rsid w:val="008F4F7B"/>
    <w:rsid w:val="008F5611"/>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DC5"/>
    <w:rsid w:val="00907043"/>
    <w:rsid w:val="009072D1"/>
    <w:rsid w:val="009074B7"/>
    <w:rsid w:val="00907754"/>
    <w:rsid w:val="00910594"/>
    <w:rsid w:val="0091097D"/>
    <w:rsid w:val="009111A2"/>
    <w:rsid w:val="009112EB"/>
    <w:rsid w:val="00911FE1"/>
    <w:rsid w:val="00912C17"/>
    <w:rsid w:val="00912E85"/>
    <w:rsid w:val="00912ECF"/>
    <w:rsid w:val="009134A0"/>
    <w:rsid w:val="009135B9"/>
    <w:rsid w:val="00913C8C"/>
    <w:rsid w:val="0091408D"/>
    <w:rsid w:val="0091454A"/>
    <w:rsid w:val="00914736"/>
    <w:rsid w:val="00914914"/>
    <w:rsid w:val="009151AC"/>
    <w:rsid w:val="00916A95"/>
    <w:rsid w:val="00916FD1"/>
    <w:rsid w:val="00917C09"/>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731"/>
    <w:rsid w:val="009258CF"/>
    <w:rsid w:val="00925AD5"/>
    <w:rsid w:val="00927522"/>
    <w:rsid w:val="009279D6"/>
    <w:rsid w:val="00927D81"/>
    <w:rsid w:val="00927EBE"/>
    <w:rsid w:val="009300D2"/>
    <w:rsid w:val="00930AE7"/>
    <w:rsid w:val="00930D61"/>
    <w:rsid w:val="00930E6D"/>
    <w:rsid w:val="009318AB"/>
    <w:rsid w:val="00931C99"/>
    <w:rsid w:val="00931F23"/>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7019"/>
    <w:rsid w:val="0093709E"/>
    <w:rsid w:val="0093742B"/>
    <w:rsid w:val="00940198"/>
    <w:rsid w:val="0094026B"/>
    <w:rsid w:val="009415FF"/>
    <w:rsid w:val="009417B0"/>
    <w:rsid w:val="00941920"/>
    <w:rsid w:val="00941A40"/>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0D"/>
    <w:rsid w:val="00965EFB"/>
    <w:rsid w:val="00966154"/>
    <w:rsid w:val="009675D0"/>
    <w:rsid w:val="00967A21"/>
    <w:rsid w:val="00967B43"/>
    <w:rsid w:val="00970F6A"/>
    <w:rsid w:val="009710B4"/>
    <w:rsid w:val="009718D5"/>
    <w:rsid w:val="009719B7"/>
    <w:rsid w:val="00971D19"/>
    <w:rsid w:val="009722F8"/>
    <w:rsid w:val="00972737"/>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465B"/>
    <w:rsid w:val="00984D7B"/>
    <w:rsid w:val="009858D3"/>
    <w:rsid w:val="00985BE6"/>
    <w:rsid w:val="00986274"/>
    <w:rsid w:val="009867C3"/>
    <w:rsid w:val="00987173"/>
    <w:rsid w:val="0098730C"/>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69EC"/>
    <w:rsid w:val="009974B4"/>
    <w:rsid w:val="00997944"/>
    <w:rsid w:val="00997DF4"/>
    <w:rsid w:val="009A0658"/>
    <w:rsid w:val="009A1F8B"/>
    <w:rsid w:val="009A2054"/>
    <w:rsid w:val="009A27FA"/>
    <w:rsid w:val="009A3B71"/>
    <w:rsid w:val="009A4156"/>
    <w:rsid w:val="009A420D"/>
    <w:rsid w:val="009A4965"/>
    <w:rsid w:val="009A5181"/>
    <w:rsid w:val="009A640F"/>
    <w:rsid w:val="009A70F7"/>
    <w:rsid w:val="009A7117"/>
    <w:rsid w:val="009A76D6"/>
    <w:rsid w:val="009A78AB"/>
    <w:rsid w:val="009B046B"/>
    <w:rsid w:val="009B14EA"/>
    <w:rsid w:val="009B1751"/>
    <w:rsid w:val="009B1A0C"/>
    <w:rsid w:val="009B21C5"/>
    <w:rsid w:val="009B3269"/>
    <w:rsid w:val="009B4AEF"/>
    <w:rsid w:val="009B5708"/>
    <w:rsid w:val="009B5B97"/>
    <w:rsid w:val="009B626C"/>
    <w:rsid w:val="009B6D66"/>
    <w:rsid w:val="009B73A0"/>
    <w:rsid w:val="009B73F5"/>
    <w:rsid w:val="009C0263"/>
    <w:rsid w:val="009C0886"/>
    <w:rsid w:val="009C0939"/>
    <w:rsid w:val="009C098D"/>
    <w:rsid w:val="009C14E2"/>
    <w:rsid w:val="009C340B"/>
    <w:rsid w:val="009C3F6C"/>
    <w:rsid w:val="009C414E"/>
    <w:rsid w:val="009C4906"/>
    <w:rsid w:val="009C4C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4096"/>
    <w:rsid w:val="009E429E"/>
    <w:rsid w:val="009E479A"/>
    <w:rsid w:val="009E4A1F"/>
    <w:rsid w:val="009E53B8"/>
    <w:rsid w:val="009E5404"/>
    <w:rsid w:val="009E5C98"/>
    <w:rsid w:val="009E6FE9"/>
    <w:rsid w:val="009F0A6A"/>
    <w:rsid w:val="009F152F"/>
    <w:rsid w:val="009F1BCA"/>
    <w:rsid w:val="009F1F82"/>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725"/>
    <w:rsid w:val="009F6B75"/>
    <w:rsid w:val="009F6F4D"/>
    <w:rsid w:val="009F7210"/>
    <w:rsid w:val="009F7292"/>
    <w:rsid w:val="009F784D"/>
    <w:rsid w:val="009F78BE"/>
    <w:rsid w:val="009F79A0"/>
    <w:rsid w:val="00A00A66"/>
    <w:rsid w:val="00A00ACA"/>
    <w:rsid w:val="00A01DA7"/>
    <w:rsid w:val="00A028FD"/>
    <w:rsid w:val="00A02E8E"/>
    <w:rsid w:val="00A03989"/>
    <w:rsid w:val="00A03CB8"/>
    <w:rsid w:val="00A03D26"/>
    <w:rsid w:val="00A03EFC"/>
    <w:rsid w:val="00A0414C"/>
    <w:rsid w:val="00A04191"/>
    <w:rsid w:val="00A04279"/>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54CC"/>
    <w:rsid w:val="00A1598A"/>
    <w:rsid w:val="00A161D4"/>
    <w:rsid w:val="00A16592"/>
    <w:rsid w:val="00A16E43"/>
    <w:rsid w:val="00A1762F"/>
    <w:rsid w:val="00A1772E"/>
    <w:rsid w:val="00A17A4C"/>
    <w:rsid w:val="00A202DC"/>
    <w:rsid w:val="00A20962"/>
    <w:rsid w:val="00A211AA"/>
    <w:rsid w:val="00A212DF"/>
    <w:rsid w:val="00A21913"/>
    <w:rsid w:val="00A22270"/>
    <w:rsid w:val="00A2290C"/>
    <w:rsid w:val="00A23913"/>
    <w:rsid w:val="00A23E6D"/>
    <w:rsid w:val="00A240B9"/>
    <w:rsid w:val="00A24B3A"/>
    <w:rsid w:val="00A24C9C"/>
    <w:rsid w:val="00A24E08"/>
    <w:rsid w:val="00A2535D"/>
    <w:rsid w:val="00A25FEF"/>
    <w:rsid w:val="00A26186"/>
    <w:rsid w:val="00A269AA"/>
    <w:rsid w:val="00A2742B"/>
    <w:rsid w:val="00A27619"/>
    <w:rsid w:val="00A27620"/>
    <w:rsid w:val="00A27749"/>
    <w:rsid w:val="00A30050"/>
    <w:rsid w:val="00A30418"/>
    <w:rsid w:val="00A309B4"/>
    <w:rsid w:val="00A3150C"/>
    <w:rsid w:val="00A31A7B"/>
    <w:rsid w:val="00A326C9"/>
    <w:rsid w:val="00A327BE"/>
    <w:rsid w:val="00A3365E"/>
    <w:rsid w:val="00A3367F"/>
    <w:rsid w:val="00A33BD2"/>
    <w:rsid w:val="00A3459D"/>
    <w:rsid w:val="00A346A5"/>
    <w:rsid w:val="00A34A5C"/>
    <w:rsid w:val="00A35C94"/>
    <w:rsid w:val="00A361CB"/>
    <w:rsid w:val="00A3639D"/>
    <w:rsid w:val="00A3784E"/>
    <w:rsid w:val="00A3793A"/>
    <w:rsid w:val="00A4017F"/>
    <w:rsid w:val="00A40201"/>
    <w:rsid w:val="00A40230"/>
    <w:rsid w:val="00A408BF"/>
    <w:rsid w:val="00A411B4"/>
    <w:rsid w:val="00A41349"/>
    <w:rsid w:val="00A41DD3"/>
    <w:rsid w:val="00A42288"/>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2935"/>
    <w:rsid w:val="00A62A29"/>
    <w:rsid w:val="00A62AD0"/>
    <w:rsid w:val="00A6328C"/>
    <w:rsid w:val="00A63392"/>
    <w:rsid w:val="00A634C8"/>
    <w:rsid w:val="00A63EA7"/>
    <w:rsid w:val="00A64620"/>
    <w:rsid w:val="00A65A71"/>
    <w:rsid w:val="00A65C8E"/>
    <w:rsid w:val="00A66361"/>
    <w:rsid w:val="00A667D8"/>
    <w:rsid w:val="00A672C4"/>
    <w:rsid w:val="00A672FF"/>
    <w:rsid w:val="00A674D1"/>
    <w:rsid w:val="00A67788"/>
    <w:rsid w:val="00A67B8D"/>
    <w:rsid w:val="00A70535"/>
    <w:rsid w:val="00A711F4"/>
    <w:rsid w:val="00A713E6"/>
    <w:rsid w:val="00A72E43"/>
    <w:rsid w:val="00A734B0"/>
    <w:rsid w:val="00A737D2"/>
    <w:rsid w:val="00A738A9"/>
    <w:rsid w:val="00A7391F"/>
    <w:rsid w:val="00A73A95"/>
    <w:rsid w:val="00A73B44"/>
    <w:rsid w:val="00A751E6"/>
    <w:rsid w:val="00A75978"/>
    <w:rsid w:val="00A75AD7"/>
    <w:rsid w:val="00A802B1"/>
    <w:rsid w:val="00A8066B"/>
    <w:rsid w:val="00A816A3"/>
    <w:rsid w:val="00A81AFE"/>
    <w:rsid w:val="00A81CF2"/>
    <w:rsid w:val="00A82239"/>
    <w:rsid w:val="00A82579"/>
    <w:rsid w:val="00A825F3"/>
    <w:rsid w:val="00A828C5"/>
    <w:rsid w:val="00A82AC0"/>
    <w:rsid w:val="00A82D53"/>
    <w:rsid w:val="00A83298"/>
    <w:rsid w:val="00A83C79"/>
    <w:rsid w:val="00A83F48"/>
    <w:rsid w:val="00A84476"/>
    <w:rsid w:val="00A845BD"/>
    <w:rsid w:val="00A84AB5"/>
    <w:rsid w:val="00A85003"/>
    <w:rsid w:val="00A854DE"/>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571F"/>
    <w:rsid w:val="00A9580C"/>
    <w:rsid w:val="00A95A3E"/>
    <w:rsid w:val="00A9656E"/>
    <w:rsid w:val="00A9661F"/>
    <w:rsid w:val="00A9671A"/>
    <w:rsid w:val="00A9697E"/>
    <w:rsid w:val="00A96997"/>
    <w:rsid w:val="00A96BE9"/>
    <w:rsid w:val="00A96D1C"/>
    <w:rsid w:val="00A97651"/>
    <w:rsid w:val="00AA01F0"/>
    <w:rsid w:val="00AA0981"/>
    <w:rsid w:val="00AA1060"/>
    <w:rsid w:val="00AA3C9F"/>
    <w:rsid w:val="00AA532A"/>
    <w:rsid w:val="00AA5523"/>
    <w:rsid w:val="00AA59C0"/>
    <w:rsid w:val="00AA5BCC"/>
    <w:rsid w:val="00AA5C33"/>
    <w:rsid w:val="00AA6482"/>
    <w:rsid w:val="00AA6A7C"/>
    <w:rsid w:val="00AA6E55"/>
    <w:rsid w:val="00AB0913"/>
    <w:rsid w:val="00AB0D9A"/>
    <w:rsid w:val="00AB135A"/>
    <w:rsid w:val="00AB1B6C"/>
    <w:rsid w:val="00AB1CC9"/>
    <w:rsid w:val="00AB2351"/>
    <w:rsid w:val="00AB2DF3"/>
    <w:rsid w:val="00AB3049"/>
    <w:rsid w:val="00AB3329"/>
    <w:rsid w:val="00AB3396"/>
    <w:rsid w:val="00AB3529"/>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7E9"/>
    <w:rsid w:val="00AD2AB4"/>
    <w:rsid w:val="00AD2E3F"/>
    <w:rsid w:val="00AD3AB8"/>
    <w:rsid w:val="00AD3B83"/>
    <w:rsid w:val="00AD3E6A"/>
    <w:rsid w:val="00AD3E78"/>
    <w:rsid w:val="00AD41A1"/>
    <w:rsid w:val="00AD53AB"/>
    <w:rsid w:val="00AD5432"/>
    <w:rsid w:val="00AD5789"/>
    <w:rsid w:val="00AD57D6"/>
    <w:rsid w:val="00AD58B5"/>
    <w:rsid w:val="00AD59C9"/>
    <w:rsid w:val="00AD5C83"/>
    <w:rsid w:val="00AD5D13"/>
    <w:rsid w:val="00AD5D29"/>
    <w:rsid w:val="00AD5E08"/>
    <w:rsid w:val="00AD6BC7"/>
    <w:rsid w:val="00AD6CEC"/>
    <w:rsid w:val="00AD728F"/>
    <w:rsid w:val="00AD72B3"/>
    <w:rsid w:val="00AD760A"/>
    <w:rsid w:val="00AE00CB"/>
    <w:rsid w:val="00AE02EE"/>
    <w:rsid w:val="00AE0AC1"/>
    <w:rsid w:val="00AE0D10"/>
    <w:rsid w:val="00AE0D5E"/>
    <w:rsid w:val="00AE0E73"/>
    <w:rsid w:val="00AE0F0B"/>
    <w:rsid w:val="00AE1A0E"/>
    <w:rsid w:val="00AE1E39"/>
    <w:rsid w:val="00AE1FBE"/>
    <w:rsid w:val="00AE2AEC"/>
    <w:rsid w:val="00AE2E88"/>
    <w:rsid w:val="00AE3F87"/>
    <w:rsid w:val="00AE5044"/>
    <w:rsid w:val="00AE52E8"/>
    <w:rsid w:val="00AE5A8F"/>
    <w:rsid w:val="00AE5FAD"/>
    <w:rsid w:val="00AE6793"/>
    <w:rsid w:val="00AE7005"/>
    <w:rsid w:val="00AE7CC2"/>
    <w:rsid w:val="00AE7D12"/>
    <w:rsid w:val="00AE7DCC"/>
    <w:rsid w:val="00AF0521"/>
    <w:rsid w:val="00AF0747"/>
    <w:rsid w:val="00AF0A84"/>
    <w:rsid w:val="00AF11CC"/>
    <w:rsid w:val="00AF164C"/>
    <w:rsid w:val="00AF1FF2"/>
    <w:rsid w:val="00AF24D9"/>
    <w:rsid w:val="00AF3DAC"/>
    <w:rsid w:val="00AF40B8"/>
    <w:rsid w:val="00AF40C8"/>
    <w:rsid w:val="00AF4B3F"/>
    <w:rsid w:val="00AF4E5E"/>
    <w:rsid w:val="00AF5881"/>
    <w:rsid w:val="00AF635C"/>
    <w:rsid w:val="00AF66F8"/>
    <w:rsid w:val="00AF6F35"/>
    <w:rsid w:val="00AF7279"/>
    <w:rsid w:val="00AF77DB"/>
    <w:rsid w:val="00B00D5D"/>
    <w:rsid w:val="00B00E0D"/>
    <w:rsid w:val="00B0190C"/>
    <w:rsid w:val="00B024C5"/>
    <w:rsid w:val="00B02AF6"/>
    <w:rsid w:val="00B02F35"/>
    <w:rsid w:val="00B03535"/>
    <w:rsid w:val="00B037E1"/>
    <w:rsid w:val="00B04438"/>
    <w:rsid w:val="00B044F5"/>
    <w:rsid w:val="00B04BC5"/>
    <w:rsid w:val="00B05A18"/>
    <w:rsid w:val="00B067E1"/>
    <w:rsid w:val="00B07713"/>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5894"/>
    <w:rsid w:val="00B26337"/>
    <w:rsid w:val="00B269FB"/>
    <w:rsid w:val="00B26AB7"/>
    <w:rsid w:val="00B26B5C"/>
    <w:rsid w:val="00B26D11"/>
    <w:rsid w:val="00B270D6"/>
    <w:rsid w:val="00B27108"/>
    <w:rsid w:val="00B275B2"/>
    <w:rsid w:val="00B30659"/>
    <w:rsid w:val="00B3087A"/>
    <w:rsid w:val="00B3113C"/>
    <w:rsid w:val="00B318C6"/>
    <w:rsid w:val="00B32509"/>
    <w:rsid w:val="00B33312"/>
    <w:rsid w:val="00B33892"/>
    <w:rsid w:val="00B344E8"/>
    <w:rsid w:val="00B351B9"/>
    <w:rsid w:val="00B35408"/>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275"/>
    <w:rsid w:val="00B50459"/>
    <w:rsid w:val="00B50E09"/>
    <w:rsid w:val="00B514D1"/>
    <w:rsid w:val="00B51E89"/>
    <w:rsid w:val="00B525C0"/>
    <w:rsid w:val="00B525F3"/>
    <w:rsid w:val="00B52BB0"/>
    <w:rsid w:val="00B52C8A"/>
    <w:rsid w:val="00B53445"/>
    <w:rsid w:val="00B536C0"/>
    <w:rsid w:val="00B54364"/>
    <w:rsid w:val="00B5584A"/>
    <w:rsid w:val="00B56136"/>
    <w:rsid w:val="00B564A1"/>
    <w:rsid w:val="00B566B0"/>
    <w:rsid w:val="00B56763"/>
    <w:rsid w:val="00B56D6B"/>
    <w:rsid w:val="00B573C4"/>
    <w:rsid w:val="00B57471"/>
    <w:rsid w:val="00B57F52"/>
    <w:rsid w:val="00B602F5"/>
    <w:rsid w:val="00B60C55"/>
    <w:rsid w:val="00B60D5F"/>
    <w:rsid w:val="00B60FBA"/>
    <w:rsid w:val="00B616BA"/>
    <w:rsid w:val="00B61865"/>
    <w:rsid w:val="00B61902"/>
    <w:rsid w:val="00B62003"/>
    <w:rsid w:val="00B6248F"/>
    <w:rsid w:val="00B62895"/>
    <w:rsid w:val="00B64838"/>
    <w:rsid w:val="00B64E8A"/>
    <w:rsid w:val="00B6511E"/>
    <w:rsid w:val="00B6538B"/>
    <w:rsid w:val="00B659E3"/>
    <w:rsid w:val="00B66B8D"/>
    <w:rsid w:val="00B66C6C"/>
    <w:rsid w:val="00B670CC"/>
    <w:rsid w:val="00B67265"/>
    <w:rsid w:val="00B67818"/>
    <w:rsid w:val="00B67A31"/>
    <w:rsid w:val="00B67E15"/>
    <w:rsid w:val="00B67E94"/>
    <w:rsid w:val="00B703A8"/>
    <w:rsid w:val="00B70613"/>
    <w:rsid w:val="00B7214D"/>
    <w:rsid w:val="00B72556"/>
    <w:rsid w:val="00B72CD0"/>
    <w:rsid w:val="00B73527"/>
    <w:rsid w:val="00B73F1D"/>
    <w:rsid w:val="00B73F34"/>
    <w:rsid w:val="00B74721"/>
    <w:rsid w:val="00B74801"/>
    <w:rsid w:val="00B74A96"/>
    <w:rsid w:val="00B74D91"/>
    <w:rsid w:val="00B74ED3"/>
    <w:rsid w:val="00B7605C"/>
    <w:rsid w:val="00B763D2"/>
    <w:rsid w:val="00B77BC5"/>
    <w:rsid w:val="00B77EFE"/>
    <w:rsid w:val="00B8070C"/>
    <w:rsid w:val="00B81C59"/>
    <w:rsid w:val="00B82168"/>
    <w:rsid w:val="00B82292"/>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629D"/>
    <w:rsid w:val="00BA6A26"/>
    <w:rsid w:val="00BA6F4B"/>
    <w:rsid w:val="00BA6F5D"/>
    <w:rsid w:val="00BA707E"/>
    <w:rsid w:val="00BA72A4"/>
    <w:rsid w:val="00BA7A9E"/>
    <w:rsid w:val="00BB0706"/>
    <w:rsid w:val="00BB0E89"/>
    <w:rsid w:val="00BB0EBF"/>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BE5"/>
    <w:rsid w:val="00BC7E17"/>
    <w:rsid w:val="00BD02F9"/>
    <w:rsid w:val="00BD1235"/>
    <w:rsid w:val="00BD1265"/>
    <w:rsid w:val="00BD1430"/>
    <w:rsid w:val="00BD1932"/>
    <w:rsid w:val="00BD1D5F"/>
    <w:rsid w:val="00BD3971"/>
    <w:rsid w:val="00BD4993"/>
    <w:rsid w:val="00BD5881"/>
    <w:rsid w:val="00BD637D"/>
    <w:rsid w:val="00BD66E3"/>
    <w:rsid w:val="00BD7124"/>
    <w:rsid w:val="00BD734F"/>
    <w:rsid w:val="00BD7B7D"/>
    <w:rsid w:val="00BD7F13"/>
    <w:rsid w:val="00BE073C"/>
    <w:rsid w:val="00BE087B"/>
    <w:rsid w:val="00BE0B38"/>
    <w:rsid w:val="00BE13C0"/>
    <w:rsid w:val="00BE1988"/>
    <w:rsid w:val="00BE328B"/>
    <w:rsid w:val="00BE3E5B"/>
    <w:rsid w:val="00BE3F15"/>
    <w:rsid w:val="00BE4037"/>
    <w:rsid w:val="00BE4A87"/>
    <w:rsid w:val="00BE4E2B"/>
    <w:rsid w:val="00BE4EB2"/>
    <w:rsid w:val="00BE5476"/>
    <w:rsid w:val="00BE5A1E"/>
    <w:rsid w:val="00BE5EA5"/>
    <w:rsid w:val="00BE60F3"/>
    <w:rsid w:val="00BE61FF"/>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D7B"/>
    <w:rsid w:val="00BF2DE7"/>
    <w:rsid w:val="00BF2FEC"/>
    <w:rsid w:val="00BF325C"/>
    <w:rsid w:val="00BF38BA"/>
    <w:rsid w:val="00BF3FAD"/>
    <w:rsid w:val="00BF4149"/>
    <w:rsid w:val="00BF4401"/>
    <w:rsid w:val="00BF4605"/>
    <w:rsid w:val="00BF5909"/>
    <w:rsid w:val="00BF632D"/>
    <w:rsid w:val="00BF6CBB"/>
    <w:rsid w:val="00BF70BA"/>
    <w:rsid w:val="00BF70C7"/>
    <w:rsid w:val="00BF74B6"/>
    <w:rsid w:val="00BF7859"/>
    <w:rsid w:val="00BF7A74"/>
    <w:rsid w:val="00C0124D"/>
    <w:rsid w:val="00C01C08"/>
    <w:rsid w:val="00C0210A"/>
    <w:rsid w:val="00C0260C"/>
    <w:rsid w:val="00C02934"/>
    <w:rsid w:val="00C02B42"/>
    <w:rsid w:val="00C03150"/>
    <w:rsid w:val="00C03358"/>
    <w:rsid w:val="00C03581"/>
    <w:rsid w:val="00C040B1"/>
    <w:rsid w:val="00C04422"/>
    <w:rsid w:val="00C047D6"/>
    <w:rsid w:val="00C04FC2"/>
    <w:rsid w:val="00C0528B"/>
    <w:rsid w:val="00C05618"/>
    <w:rsid w:val="00C059AD"/>
    <w:rsid w:val="00C05CC7"/>
    <w:rsid w:val="00C05F87"/>
    <w:rsid w:val="00C064D9"/>
    <w:rsid w:val="00C0665C"/>
    <w:rsid w:val="00C072E9"/>
    <w:rsid w:val="00C0773C"/>
    <w:rsid w:val="00C07985"/>
    <w:rsid w:val="00C1077C"/>
    <w:rsid w:val="00C10B76"/>
    <w:rsid w:val="00C10F37"/>
    <w:rsid w:val="00C10F92"/>
    <w:rsid w:val="00C113A9"/>
    <w:rsid w:val="00C1294D"/>
    <w:rsid w:val="00C12A2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17CAE"/>
    <w:rsid w:val="00C204A7"/>
    <w:rsid w:val="00C20764"/>
    <w:rsid w:val="00C20B7C"/>
    <w:rsid w:val="00C21245"/>
    <w:rsid w:val="00C21732"/>
    <w:rsid w:val="00C217F9"/>
    <w:rsid w:val="00C2182F"/>
    <w:rsid w:val="00C21C65"/>
    <w:rsid w:val="00C228F8"/>
    <w:rsid w:val="00C23C37"/>
    <w:rsid w:val="00C2412C"/>
    <w:rsid w:val="00C256BE"/>
    <w:rsid w:val="00C2599E"/>
    <w:rsid w:val="00C2640A"/>
    <w:rsid w:val="00C265FA"/>
    <w:rsid w:val="00C26AFF"/>
    <w:rsid w:val="00C270B2"/>
    <w:rsid w:val="00C276BE"/>
    <w:rsid w:val="00C2776E"/>
    <w:rsid w:val="00C27BA9"/>
    <w:rsid w:val="00C305A5"/>
    <w:rsid w:val="00C30B50"/>
    <w:rsid w:val="00C31C08"/>
    <w:rsid w:val="00C31FD2"/>
    <w:rsid w:val="00C327E3"/>
    <w:rsid w:val="00C32CA4"/>
    <w:rsid w:val="00C33174"/>
    <w:rsid w:val="00C33D17"/>
    <w:rsid w:val="00C33D1F"/>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3500"/>
    <w:rsid w:val="00C444B3"/>
    <w:rsid w:val="00C445B3"/>
    <w:rsid w:val="00C4496F"/>
    <w:rsid w:val="00C4557E"/>
    <w:rsid w:val="00C45668"/>
    <w:rsid w:val="00C46405"/>
    <w:rsid w:val="00C46EA8"/>
    <w:rsid w:val="00C46F4D"/>
    <w:rsid w:val="00C47255"/>
    <w:rsid w:val="00C477FA"/>
    <w:rsid w:val="00C47D9E"/>
    <w:rsid w:val="00C50230"/>
    <w:rsid w:val="00C51B26"/>
    <w:rsid w:val="00C5254C"/>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1611"/>
    <w:rsid w:val="00C618D5"/>
    <w:rsid w:val="00C61F50"/>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1ABE"/>
    <w:rsid w:val="00C826AF"/>
    <w:rsid w:val="00C833E6"/>
    <w:rsid w:val="00C8399F"/>
    <w:rsid w:val="00C84649"/>
    <w:rsid w:val="00C8486A"/>
    <w:rsid w:val="00C84AD8"/>
    <w:rsid w:val="00C84D97"/>
    <w:rsid w:val="00C853A5"/>
    <w:rsid w:val="00C855B1"/>
    <w:rsid w:val="00C8683A"/>
    <w:rsid w:val="00C8717F"/>
    <w:rsid w:val="00C87446"/>
    <w:rsid w:val="00C87533"/>
    <w:rsid w:val="00C878BC"/>
    <w:rsid w:val="00C901B0"/>
    <w:rsid w:val="00C9022F"/>
    <w:rsid w:val="00C903D1"/>
    <w:rsid w:val="00C907D0"/>
    <w:rsid w:val="00C90EF8"/>
    <w:rsid w:val="00C91095"/>
    <w:rsid w:val="00C9151E"/>
    <w:rsid w:val="00C9178C"/>
    <w:rsid w:val="00C92A1F"/>
    <w:rsid w:val="00C92BE6"/>
    <w:rsid w:val="00C9370F"/>
    <w:rsid w:val="00C93A9F"/>
    <w:rsid w:val="00C94748"/>
    <w:rsid w:val="00C95B37"/>
    <w:rsid w:val="00C9625B"/>
    <w:rsid w:val="00C96792"/>
    <w:rsid w:val="00C976C1"/>
    <w:rsid w:val="00C97A0D"/>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A29"/>
    <w:rsid w:val="00CA742A"/>
    <w:rsid w:val="00CA7FCE"/>
    <w:rsid w:val="00CB0293"/>
    <w:rsid w:val="00CB05C2"/>
    <w:rsid w:val="00CB13FD"/>
    <w:rsid w:val="00CB1C8A"/>
    <w:rsid w:val="00CB21B9"/>
    <w:rsid w:val="00CB28CF"/>
    <w:rsid w:val="00CB2A99"/>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44BA"/>
    <w:rsid w:val="00CD4DB2"/>
    <w:rsid w:val="00CD57AE"/>
    <w:rsid w:val="00CD5FF0"/>
    <w:rsid w:val="00CD6077"/>
    <w:rsid w:val="00CD6080"/>
    <w:rsid w:val="00CD6240"/>
    <w:rsid w:val="00CD679D"/>
    <w:rsid w:val="00CD6C3B"/>
    <w:rsid w:val="00CD7B31"/>
    <w:rsid w:val="00CD7E26"/>
    <w:rsid w:val="00CE00BE"/>
    <w:rsid w:val="00CE0136"/>
    <w:rsid w:val="00CE04BC"/>
    <w:rsid w:val="00CE17BA"/>
    <w:rsid w:val="00CE1FBE"/>
    <w:rsid w:val="00CE269B"/>
    <w:rsid w:val="00CE2E96"/>
    <w:rsid w:val="00CE301E"/>
    <w:rsid w:val="00CE34C2"/>
    <w:rsid w:val="00CE3FEB"/>
    <w:rsid w:val="00CE47B7"/>
    <w:rsid w:val="00CE4B16"/>
    <w:rsid w:val="00CE56E1"/>
    <w:rsid w:val="00CE5A81"/>
    <w:rsid w:val="00CE6423"/>
    <w:rsid w:val="00CE6552"/>
    <w:rsid w:val="00CE6C5C"/>
    <w:rsid w:val="00CE6E9B"/>
    <w:rsid w:val="00CE73FC"/>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3894"/>
    <w:rsid w:val="00CF41B6"/>
    <w:rsid w:val="00CF46E2"/>
    <w:rsid w:val="00CF4C48"/>
    <w:rsid w:val="00CF4C51"/>
    <w:rsid w:val="00CF56BF"/>
    <w:rsid w:val="00CF5DF6"/>
    <w:rsid w:val="00CF7002"/>
    <w:rsid w:val="00CF7163"/>
    <w:rsid w:val="00CF7595"/>
    <w:rsid w:val="00CF7FC1"/>
    <w:rsid w:val="00CF7FE7"/>
    <w:rsid w:val="00D00A53"/>
    <w:rsid w:val="00D00C72"/>
    <w:rsid w:val="00D00FC0"/>
    <w:rsid w:val="00D01064"/>
    <w:rsid w:val="00D01551"/>
    <w:rsid w:val="00D02A81"/>
    <w:rsid w:val="00D03101"/>
    <w:rsid w:val="00D031C6"/>
    <w:rsid w:val="00D03440"/>
    <w:rsid w:val="00D03D1C"/>
    <w:rsid w:val="00D040FA"/>
    <w:rsid w:val="00D04337"/>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902"/>
    <w:rsid w:val="00D16A39"/>
    <w:rsid w:val="00D17360"/>
    <w:rsid w:val="00D20978"/>
    <w:rsid w:val="00D20C43"/>
    <w:rsid w:val="00D20FD8"/>
    <w:rsid w:val="00D21209"/>
    <w:rsid w:val="00D218EA"/>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279"/>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4BD3"/>
    <w:rsid w:val="00D45062"/>
    <w:rsid w:val="00D45295"/>
    <w:rsid w:val="00D45ACF"/>
    <w:rsid w:val="00D45EB6"/>
    <w:rsid w:val="00D46BCD"/>
    <w:rsid w:val="00D476F2"/>
    <w:rsid w:val="00D47728"/>
    <w:rsid w:val="00D50945"/>
    <w:rsid w:val="00D50A04"/>
    <w:rsid w:val="00D50CD2"/>
    <w:rsid w:val="00D519DF"/>
    <w:rsid w:val="00D51F8C"/>
    <w:rsid w:val="00D52444"/>
    <w:rsid w:val="00D5262D"/>
    <w:rsid w:val="00D527C7"/>
    <w:rsid w:val="00D52A89"/>
    <w:rsid w:val="00D53E24"/>
    <w:rsid w:val="00D542DF"/>
    <w:rsid w:val="00D543C8"/>
    <w:rsid w:val="00D54581"/>
    <w:rsid w:val="00D54717"/>
    <w:rsid w:val="00D548A4"/>
    <w:rsid w:val="00D55920"/>
    <w:rsid w:val="00D55D90"/>
    <w:rsid w:val="00D56B79"/>
    <w:rsid w:val="00D57297"/>
    <w:rsid w:val="00D6170F"/>
    <w:rsid w:val="00D62225"/>
    <w:rsid w:val="00D6293E"/>
    <w:rsid w:val="00D630B1"/>
    <w:rsid w:val="00D631FE"/>
    <w:rsid w:val="00D642ED"/>
    <w:rsid w:val="00D64653"/>
    <w:rsid w:val="00D64C6B"/>
    <w:rsid w:val="00D65342"/>
    <w:rsid w:val="00D65BC4"/>
    <w:rsid w:val="00D66321"/>
    <w:rsid w:val="00D6678B"/>
    <w:rsid w:val="00D66C7A"/>
    <w:rsid w:val="00D704E5"/>
    <w:rsid w:val="00D7059F"/>
    <w:rsid w:val="00D70A64"/>
    <w:rsid w:val="00D71201"/>
    <w:rsid w:val="00D71359"/>
    <w:rsid w:val="00D72CCC"/>
    <w:rsid w:val="00D72FDB"/>
    <w:rsid w:val="00D73705"/>
    <w:rsid w:val="00D73CC2"/>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9F0"/>
    <w:rsid w:val="00D933EE"/>
    <w:rsid w:val="00D935EC"/>
    <w:rsid w:val="00D9374B"/>
    <w:rsid w:val="00D94187"/>
    <w:rsid w:val="00D949AC"/>
    <w:rsid w:val="00D94F29"/>
    <w:rsid w:val="00D95E48"/>
    <w:rsid w:val="00D96259"/>
    <w:rsid w:val="00D9630C"/>
    <w:rsid w:val="00D9646E"/>
    <w:rsid w:val="00D96AD0"/>
    <w:rsid w:val="00D96AE1"/>
    <w:rsid w:val="00D9739F"/>
    <w:rsid w:val="00D9767D"/>
    <w:rsid w:val="00D97919"/>
    <w:rsid w:val="00D97E57"/>
    <w:rsid w:val="00DA041F"/>
    <w:rsid w:val="00DA083E"/>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7632"/>
    <w:rsid w:val="00DA7AFD"/>
    <w:rsid w:val="00DB01A3"/>
    <w:rsid w:val="00DB11EB"/>
    <w:rsid w:val="00DB141B"/>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726D"/>
    <w:rsid w:val="00DB7A4A"/>
    <w:rsid w:val="00DC033E"/>
    <w:rsid w:val="00DC149F"/>
    <w:rsid w:val="00DC221E"/>
    <w:rsid w:val="00DC2368"/>
    <w:rsid w:val="00DC296E"/>
    <w:rsid w:val="00DC2D9F"/>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2378"/>
    <w:rsid w:val="00DD2B55"/>
    <w:rsid w:val="00DD2B63"/>
    <w:rsid w:val="00DD2ED3"/>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D10"/>
    <w:rsid w:val="00DF1D5B"/>
    <w:rsid w:val="00DF22A0"/>
    <w:rsid w:val="00DF22AA"/>
    <w:rsid w:val="00DF2766"/>
    <w:rsid w:val="00DF41EF"/>
    <w:rsid w:val="00DF431A"/>
    <w:rsid w:val="00DF4F7B"/>
    <w:rsid w:val="00DF5383"/>
    <w:rsid w:val="00DF544E"/>
    <w:rsid w:val="00DF5577"/>
    <w:rsid w:val="00DF609C"/>
    <w:rsid w:val="00DF6B9A"/>
    <w:rsid w:val="00DF791F"/>
    <w:rsid w:val="00DF7C5A"/>
    <w:rsid w:val="00DF7C9B"/>
    <w:rsid w:val="00E00561"/>
    <w:rsid w:val="00E008D8"/>
    <w:rsid w:val="00E00A07"/>
    <w:rsid w:val="00E00B6A"/>
    <w:rsid w:val="00E01782"/>
    <w:rsid w:val="00E01BEB"/>
    <w:rsid w:val="00E01D2B"/>
    <w:rsid w:val="00E0259F"/>
    <w:rsid w:val="00E046D8"/>
    <w:rsid w:val="00E047AE"/>
    <w:rsid w:val="00E04C93"/>
    <w:rsid w:val="00E059B4"/>
    <w:rsid w:val="00E05DFA"/>
    <w:rsid w:val="00E065AC"/>
    <w:rsid w:val="00E0694C"/>
    <w:rsid w:val="00E07746"/>
    <w:rsid w:val="00E07F5B"/>
    <w:rsid w:val="00E10202"/>
    <w:rsid w:val="00E1030B"/>
    <w:rsid w:val="00E1054E"/>
    <w:rsid w:val="00E1275F"/>
    <w:rsid w:val="00E12851"/>
    <w:rsid w:val="00E12AC6"/>
    <w:rsid w:val="00E135DC"/>
    <w:rsid w:val="00E13C1A"/>
    <w:rsid w:val="00E13CCE"/>
    <w:rsid w:val="00E1411A"/>
    <w:rsid w:val="00E14C2C"/>
    <w:rsid w:val="00E16B50"/>
    <w:rsid w:val="00E170BD"/>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1C0"/>
    <w:rsid w:val="00E42428"/>
    <w:rsid w:val="00E42491"/>
    <w:rsid w:val="00E425C2"/>
    <w:rsid w:val="00E42C5B"/>
    <w:rsid w:val="00E44157"/>
    <w:rsid w:val="00E442D8"/>
    <w:rsid w:val="00E447D3"/>
    <w:rsid w:val="00E44A18"/>
    <w:rsid w:val="00E45383"/>
    <w:rsid w:val="00E455E2"/>
    <w:rsid w:val="00E459F5"/>
    <w:rsid w:val="00E45F35"/>
    <w:rsid w:val="00E46BBE"/>
    <w:rsid w:val="00E4734A"/>
    <w:rsid w:val="00E47923"/>
    <w:rsid w:val="00E47BCB"/>
    <w:rsid w:val="00E50545"/>
    <w:rsid w:val="00E5084E"/>
    <w:rsid w:val="00E50BC9"/>
    <w:rsid w:val="00E5103B"/>
    <w:rsid w:val="00E51A8F"/>
    <w:rsid w:val="00E51F33"/>
    <w:rsid w:val="00E52032"/>
    <w:rsid w:val="00E533C0"/>
    <w:rsid w:val="00E538ED"/>
    <w:rsid w:val="00E5394F"/>
    <w:rsid w:val="00E53FED"/>
    <w:rsid w:val="00E5526B"/>
    <w:rsid w:val="00E55A2F"/>
    <w:rsid w:val="00E55ACE"/>
    <w:rsid w:val="00E55C38"/>
    <w:rsid w:val="00E56C27"/>
    <w:rsid w:val="00E56F7C"/>
    <w:rsid w:val="00E572B1"/>
    <w:rsid w:val="00E575D3"/>
    <w:rsid w:val="00E57ECE"/>
    <w:rsid w:val="00E60279"/>
    <w:rsid w:val="00E6119B"/>
    <w:rsid w:val="00E613DB"/>
    <w:rsid w:val="00E61650"/>
    <w:rsid w:val="00E622A5"/>
    <w:rsid w:val="00E6343D"/>
    <w:rsid w:val="00E648B0"/>
    <w:rsid w:val="00E65525"/>
    <w:rsid w:val="00E65A60"/>
    <w:rsid w:val="00E65E97"/>
    <w:rsid w:val="00E66009"/>
    <w:rsid w:val="00E66084"/>
    <w:rsid w:val="00E665C7"/>
    <w:rsid w:val="00E665CA"/>
    <w:rsid w:val="00E66819"/>
    <w:rsid w:val="00E67640"/>
    <w:rsid w:val="00E67987"/>
    <w:rsid w:val="00E705BD"/>
    <w:rsid w:val="00E70644"/>
    <w:rsid w:val="00E70656"/>
    <w:rsid w:val="00E70DF8"/>
    <w:rsid w:val="00E716A5"/>
    <w:rsid w:val="00E717DB"/>
    <w:rsid w:val="00E71DC9"/>
    <w:rsid w:val="00E71F54"/>
    <w:rsid w:val="00E72207"/>
    <w:rsid w:val="00E722D9"/>
    <w:rsid w:val="00E73118"/>
    <w:rsid w:val="00E733C3"/>
    <w:rsid w:val="00E734FF"/>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11B7"/>
    <w:rsid w:val="00E91EAE"/>
    <w:rsid w:val="00E92482"/>
    <w:rsid w:val="00E92A2D"/>
    <w:rsid w:val="00E9383A"/>
    <w:rsid w:val="00E93C7D"/>
    <w:rsid w:val="00E94353"/>
    <w:rsid w:val="00E94B31"/>
    <w:rsid w:val="00E94DCA"/>
    <w:rsid w:val="00E955BD"/>
    <w:rsid w:val="00E95A9F"/>
    <w:rsid w:val="00E95B5E"/>
    <w:rsid w:val="00E965EE"/>
    <w:rsid w:val="00E96E4C"/>
    <w:rsid w:val="00E97529"/>
    <w:rsid w:val="00E97F4A"/>
    <w:rsid w:val="00E97FC0"/>
    <w:rsid w:val="00EA002F"/>
    <w:rsid w:val="00EA04FB"/>
    <w:rsid w:val="00EA09BF"/>
    <w:rsid w:val="00EA09DD"/>
    <w:rsid w:val="00EA0BE8"/>
    <w:rsid w:val="00EA0C99"/>
    <w:rsid w:val="00EA100E"/>
    <w:rsid w:val="00EA11E6"/>
    <w:rsid w:val="00EA1587"/>
    <w:rsid w:val="00EA1A1D"/>
    <w:rsid w:val="00EA1AA6"/>
    <w:rsid w:val="00EA216D"/>
    <w:rsid w:val="00EA27CC"/>
    <w:rsid w:val="00EA2BE7"/>
    <w:rsid w:val="00EA37F5"/>
    <w:rsid w:val="00EA3957"/>
    <w:rsid w:val="00EA3C65"/>
    <w:rsid w:val="00EA3D40"/>
    <w:rsid w:val="00EA3EB9"/>
    <w:rsid w:val="00EA3ED8"/>
    <w:rsid w:val="00EA4707"/>
    <w:rsid w:val="00EA4CB8"/>
    <w:rsid w:val="00EA4EBD"/>
    <w:rsid w:val="00EA57FB"/>
    <w:rsid w:val="00EA592C"/>
    <w:rsid w:val="00EA5DC6"/>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275"/>
    <w:rsid w:val="00EB29DB"/>
    <w:rsid w:val="00EB3907"/>
    <w:rsid w:val="00EB3923"/>
    <w:rsid w:val="00EB40FB"/>
    <w:rsid w:val="00EB4BBD"/>
    <w:rsid w:val="00EB4DB8"/>
    <w:rsid w:val="00EB5640"/>
    <w:rsid w:val="00EB58C6"/>
    <w:rsid w:val="00EB5BB5"/>
    <w:rsid w:val="00EB60EC"/>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88B"/>
    <w:rsid w:val="00EC3F60"/>
    <w:rsid w:val="00EC4BDB"/>
    <w:rsid w:val="00EC4C51"/>
    <w:rsid w:val="00EC5388"/>
    <w:rsid w:val="00EC5498"/>
    <w:rsid w:val="00EC593D"/>
    <w:rsid w:val="00EC5C2A"/>
    <w:rsid w:val="00EC5C98"/>
    <w:rsid w:val="00EC6FBF"/>
    <w:rsid w:val="00EC7816"/>
    <w:rsid w:val="00EC795A"/>
    <w:rsid w:val="00EC7CEF"/>
    <w:rsid w:val="00ED03C8"/>
    <w:rsid w:val="00ED1B50"/>
    <w:rsid w:val="00ED1D79"/>
    <w:rsid w:val="00ED2ABC"/>
    <w:rsid w:val="00ED2B17"/>
    <w:rsid w:val="00ED34A9"/>
    <w:rsid w:val="00ED34C0"/>
    <w:rsid w:val="00ED39F8"/>
    <w:rsid w:val="00ED3C74"/>
    <w:rsid w:val="00ED3F2B"/>
    <w:rsid w:val="00ED4A35"/>
    <w:rsid w:val="00ED53FB"/>
    <w:rsid w:val="00ED6066"/>
    <w:rsid w:val="00ED682D"/>
    <w:rsid w:val="00ED6B25"/>
    <w:rsid w:val="00EE0832"/>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1D82"/>
    <w:rsid w:val="00EF2628"/>
    <w:rsid w:val="00EF2BCB"/>
    <w:rsid w:val="00EF35DA"/>
    <w:rsid w:val="00EF3696"/>
    <w:rsid w:val="00EF3AF8"/>
    <w:rsid w:val="00EF414D"/>
    <w:rsid w:val="00EF466A"/>
    <w:rsid w:val="00EF4D5E"/>
    <w:rsid w:val="00EF50B2"/>
    <w:rsid w:val="00EF53C1"/>
    <w:rsid w:val="00EF5654"/>
    <w:rsid w:val="00EF5932"/>
    <w:rsid w:val="00EF596F"/>
    <w:rsid w:val="00EF5E62"/>
    <w:rsid w:val="00EF60B6"/>
    <w:rsid w:val="00EF6184"/>
    <w:rsid w:val="00EF6696"/>
    <w:rsid w:val="00EF6BC2"/>
    <w:rsid w:val="00EF6FB9"/>
    <w:rsid w:val="00EF7652"/>
    <w:rsid w:val="00EF7817"/>
    <w:rsid w:val="00EF7B0F"/>
    <w:rsid w:val="00F004CC"/>
    <w:rsid w:val="00F00653"/>
    <w:rsid w:val="00F00A2A"/>
    <w:rsid w:val="00F010A7"/>
    <w:rsid w:val="00F01B47"/>
    <w:rsid w:val="00F01E96"/>
    <w:rsid w:val="00F01EF9"/>
    <w:rsid w:val="00F0254C"/>
    <w:rsid w:val="00F02928"/>
    <w:rsid w:val="00F02967"/>
    <w:rsid w:val="00F02E65"/>
    <w:rsid w:val="00F02F62"/>
    <w:rsid w:val="00F03AC4"/>
    <w:rsid w:val="00F042AB"/>
    <w:rsid w:val="00F0558E"/>
    <w:rsid w:val="00F06354"/>
    <w:rsid w:val="00F066DC"/>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322F"/>
    <w:rsid w:val="00F13278"/>
    <w:rsid w:val="00F13F3C"/>
    <w:rsid w:val="00F13FF9"/>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0A00"/>
    <w:rsid w:val="00F210F2"/>
    <w:rsid w:val="00F21491"/>
    <w:rsid w:val="00F2248B"/>
    <w:rsid w:val="00F229E5"/>
    <w:rsid w:val="00F22CB9"/>
    <w:rsid w:val="00F2306B"/>
    <w:rsid w:val="00F2335A"/>
    <w:rsid w:val="00F237B0"/>
    <w:rsid w:val="00F24C7A"/>
    <w:rsid w:val="00F24FC5"/>
    <w:rsid w:val="00F254B8"/>
    <w:rsid w:val="00F25EBB"/>
    <w:rsid w:val="00F26474"/>
    <w:rsid w:val="00F2676F"/>
    <w:rsid w:val="00F278B1"/>
    <w:rsid w:val="00F27E5C"/>
    <w:rsid w:val="00F27F2E"/>
    <w:rsid w:val="00F27F58"/>
    <w:rsid w:val="00F30830"/>
    <w:rsid w:val="00F30AAA"/>
    <w:rsid w:val="00F30B0D"/>
    <w:rsid w:val="00F310A0"/>
    <w:rsid w:val="00F316B4"/>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F27"/>
    <w:rsid w:val="00F41F62"/>
    <w:rsid w:val="00F42952"/>
    <w:rsid w:val="00F433F7"/>
    <w:rsid w:val="00F435FD"/>
    <w:rsid w:val="00F43A68"/>
    <w:rsid w:val="00F4411F"/>
    <w:rsid w:val="00F44E20"/>
    <w:rsid w:val="00F44F89"/>
    <w:rsid w:val="00F45144"/>
    <w:rsid w:val="00F457A3"/>
    <w:rsid w:val="00F45806"/>
    <w:rsid w:val="00F45BDA"/>
    <w:rsid w:val="00F45F3F"/>
    <w:rsid w:val="00F463AA"/>
    <w:rsid w:val="00F47300"/>
    <w:rsid w:val="00F4774D"/>
    <w:rsid w:val="00F4777D"/>
    <w:rsid w:val="00F5054B"/>
    <w:rsid w:val="00F5089A"/>
    <w:rsid w:val="00F51BE5"/>
    <w:rsid w:val="00F538F2"/>
    <w:rsid w:val="00F5410A"/>
    <w:rsid w:val="00F54938"/>
    <w:rsid w:val="00F54DFD"/>
    <w:rsid w:val="00F550E2"/>
    <w:rsid w:val="00F55FD7"/>
    <w:rsid w:val="00F5620C"/>
    <w:rsid w:val="00F56513"/>
    <w:rsid w:val="00F5681B"/>
    <w:rsid w:val="00F56C40"/>
    <w:rsid w:val="00F572B5"/>
    <w:rsid w:val="00F5748E"/>
    <w:rsid w:val="00F576F7"/>
    <w:rsid w:val="00F60038"/>
    <w:rsid w:val="00F602E1"/>
    <w:rsid w:val="00F608F2"/>
    <w:rsid w:val="00F60EFC"/>
    <w:rsid w:val="00F6165E"/>
    <w:rsid w:val="00F6213A"/>
    <w:rsid w:val="00F62292"/>
    <w:rsid w:val="00F62387"/>
    <w:rsid w:val="00F6246B"/>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70840"/>
    <w:rsid w:val="00F7119D"/>
    <w:rsid w:val="00F713F0"/>
    <w:rsid w:val="00F7150C"/>
    <w:rsid w:val="00F7192F"/>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A33"/>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F85"/>
    <w:rsid w:val="00FA02AF"/>
    <w:rsid w:val="00FA03AA"/>
    <w:rsid w:val="00FA04BB"/>
    <w:rsid w:val="00FA0730"/>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AA3"/>
    <w:rsid w:val="00FB7D1E"/>
    <w:rsid w:val="00FB7D4B"/>
    <w:rsid w:val="00FC06C2"/>
    <w:rsid w:val="00FC0D0A"/>
    <w:rsid w:val="00FC0E93"/>
    <w:rsid w:val="00FC0FC1"/>
    <w:rsid w:val="00FC110F"/>
    <w:rsid w:val="00FC1976"/>
    <w:rsid w:val="00FC1A2D"/>
    <w:rsid w:val="00FC21D9"/>
    <w:rsid w:val="00FC25FC"/>
    <w:rsid w:val="00FC275A"/>
    <w:rsid w:val="00FC2858"/>
    <w:rsid w:val="00FC2D4A"/>
    <w:rsid w:val="00FC2EC9"/>
    <w:rsid w:val="00FC31BD"/>
    <w:rsid w:val="00FC33FD"/>
    <w:rsid w:val="00FC41B7"/>
    <w:rsid w:val="00FC4322"/>
    <w:rsid w:val="00FC4921"/>
    <w:rsid w:val="00FC4C02"/>
    <w:rsid w:val="00FC4DC2"/>
    <w:rsid w:val="00FC5128"/>
    <w:rsid w:val="00FC5A9D"/>
    <w:rsid w:val="00FC62AE"/>
    <w:rsid w:val="00FC68F8"/>
    <w:rsid w:val="00FC723A"/>
    <w:rsid w:val="00FD00B0"/>
    <w:rsid w:val="00FD0603"/>
    <w:rsid w:val="00FD0CF4"/>
    <w:rsid w:val="00FD1AB7"/>
    <w:rsid w:val="00FD1F0E"/>
    <w:rsid w:val="00FD2207"/>
    <w:rsid w:val="00FD2560"/>
    <w:rsid w:val="00FD2701"/>
    <w:rsid w:val="00FD278C"/>
    <w:rsid w:val="00FD2BDF"/>
    <w:rsid w:val="00FD3EF2"/>
    <w:rsid w:val="00FD5B36"/>
    <w:rsid w:val="00FD60E9"/>
    <w:rsid w:val="00FD6620"/>
    <w:rsid w:val="00FD74A7"/>
    <w:rsid w:val="00FD7BC6"/>
    <w:rsid w:val="00FD7D7C"/>
    <w:rsid w:val="00FD7E98"/>
    <w:rsid w:val="00FE024C"/>
    <w:rsid w:val="00FE07E4"/>
    <w:rsid w:val="00FE0EAA"/>
    <w:rsid w:val="00FE156B"/>
    <w:rsid w:val="00FE228B"/>
    <w:rsid w:val="00FE2536"/>
    <w:rsid w:val="00FE2865"/>
    <w:rsid w:val="00FE343F"/>
    <w:rsid w:val="00FE3D56"/>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ind w:left="720"/>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rsid w:val="004206D2"/>
    <w:pPr>
      <w:numPr>
        <w:ilvl w:val="5"/>
      </w:numPr>
      <w:tabs>
        <w:tab w:val="clear" w:pos="3600"/>
      </w:tabs>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partnerskadohoda.gov.sk" TargetMode="External"/><Relationship Id="rId25" Type="http://schemas.openxmlformats.org/officeDocument/2006/relationships/hyperlink" Target="http://www.minv.sk/?usmernenia-riadiaceho-organu" TargetMode="External"/><Relationship Id="rId2" Type="http://schemas.openxmlformats.org/officeDocument/2006/relationships/customXml" Target="../customXml/item2.xml"/><Relationship Id="rId16" Type="http://schemas.openxmlformats.org/officeDocument/2006/relationships/hyperlink" Target="http://www.finance.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opevs.eu" TargetMode="External"/><Relationship Id="rId10" Type="http://schemas.openxmlformats.org/officeDocument/2006/relationships/endnotes" Target="endnotes.xml"/><Relationship Id="rId19" Type="http://schemas.openxmlformats.org/officeDocument/2006/relationships/hyperlink" Target="http://www.opevs.e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http://www.partnerskadohoda.gov.sk" TargetMode="External"/><Relationship Id="rId27" Type="http://schemas.openxmlformats.org/officeDocument/2006/relationships/hyperlink" Target="mailto:vo.sep@minv.sk" TargetMode="Externa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3.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05EDCC3-4BC5-4FA0-95C5-7585D7946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142</Pages>
  <Words>71645</Words>
  <Characters>408382</Characters>
  <Application>Microsoft Office Word</Application>
  <DocSecurity>0</DocSecurity>
  <Lines>3403</Lines>
  <Paragraphs>958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479069</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2017-10-13T14:57:00Z</dcterms:created>
  <dcterms:modified xsi:type="dcterms:W3CDTF">2017-10-13T15:32:00Z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